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85D1A" w14:textId="07143BB6" w:rsidR="00562913" w:rsidRPr="00E70804" w:rsidRDefault="004E06CE" w:rsidP="00DF0CE9">
      <w:pPr>
        <w:jc w:val="center"/>
        <w:rPr>
          <w:rFonts w:ascii="ＭＳ ゴシック" w:eastAsia="ＭＳ ゴシック" w:hAnsi="ＭＳ ゴシック"/>
          <w:color w:val="000000" w:themeColor="text1"/>
        </w:rPr>
      </w:pPr>
      <w:r w:rsidRPr="00E70804">
        <w:rPr>
          <w:rFonts w:ascii="ＭＳ ゴシック" w:eastAsia="ＭＳ ゴシック" w:hAnsi="ＭＳ ゴシック" w:hint="eastAsia"/>
          <w:color w:val="000000" w:themeColor="text1"/>
        </w:rPr>
        <w:t>相模原市避難行動要支援者システム導入</w:t>
      </w:r>
      <w:r w:rsidR="0018156F" w:rsidRPr="00E70804">
        <w:rPr>
          <w:rFonts w:ascii="ＭＳ ゴシック" w:eastAsia="ＭＳ ゴシック" w:hAnsi="ＭＳ ゴシック" w:hint="eastAsia"/>
          <w:color w:val="000000" w:themeColor="text1"/>
        </w:rPr>
        <w:t>業務委託</w:t>
      </w:r>
    </w:p>
    <w:p w14:paraId="7EA1CDCC" w14:textId="2AF6F545" w:rsidR="00847B26" w:rsidRPr="00E70804" w:rsidRDefault="000F1824" w:rsidP="00DF0CE9">
      <w:pPr>
        <w:jc w:val="center"/>
        <w:rPr>
          <w:rFonts w:ascii="ＭＳ ゴシック" w:eastAsia="ＭＳ ゴシック" w:hAnsi="ＭＳ ゴシック"/>
          <w:color w:val="000000" w:themeColor="text1"/>
        </w:rPr>
      </w:pPr>
      <w:r w:rsidRPr="00E70804">
        <w:rPr>
          <w:rFonts w:ascii="ＭＳ ゴシック" w:eastAsia="ＭＳ ゴシック" w:hAnsi="ＭＳ ゴシック" w:hint="eastAsia"/>
          <w:color w:val="000000" w:themeColor="text1"/>
        </w:rPr>
        <w:t>仕様書</w:t>
      </w:r>
    </w:p>
    <w:p w14:paraId="36E92399" w14:textId="77777777" w:rsidR="009A1BCF" w:rsidRPr="00E70804" w:rsidRDefault="009A1BCF" w:rsidP="00DF0CE9">
      <w:pPr>
        <w:jc w:val="center"/>
        <w:rPr>
          <w:rFonts w:ascii="ＭＳ ゴシック" w:eastAsia="ＭＳ ゴシック" w:hAnsi="ＭＳ ゴシック"/>
          <w:color w:val="000000" w:themeColor="text1"/>
        </w:rPr>
      </w:pPr>
    </w:p>
    <w:p w14:paraId="20610638" w14:textId="5254E9CE" w:rsidR="00847B26" w:rsidRDefault="009A1BCF" w:rsidP="009A1BCF">
      <w:pPr>
        <w:ind w:left="236" w:hangingChars="100" w:hanging="236"/>
        <w:rPr>
          <w:color w:val="000000" w:themeColor="text1"/>
        </w:rPr>
      </w:pPr>
      <w:r w:rsidRPr="00E70804">
        <w:rPr>
          <w:rFonts w:hint="eastAsia"/>
          <w:color w:val="000000" w:themeColor="text1"/>
        </w:rPr>
        <w:t xml:space="preserve">　　この仕様書は、</w:t>
      </w:r>
      <w:r w:rsidR="008247A5" w:rsidRPr="00E70804">
        <w:rPr>
          <w:rFonts w:hint="eastAsia"/>
          <w:color w:val="000000" w:themeColor="text1"/>
        </w:rPr>
        <w:t>相模原市</w:t>
      </w:r>
      <w:r w:rsidRPr="00E70804">
        <w:rPr>
          <w:rFonts w:hint="eastAsia"/>
          <w:color w:val="000000" w:themeColor="text1"/>
        </w:rPr>
        <w:t>（以下「</w:t>
      </w:r>
      <w:r w:rsidR="0098640F">
        <w:rPr>
          <w:rFonts w:hint="eastAsia"/>
          <w:color w:val="000000" w:themeColor="text1"/>
        </w:rPr>
        <w:t>発注者</w:t>
      </w:r>
      <w:r w:rsidRPr="00E70804">
        <w:rPr>
          <w:rFonts w:hint="eastAsia"/>
          <w:color w:val="000000" w:themeColor="text1"/>
        </w:rPr>
        <w:t>」という。）が発注する</w:t>
      </w:r>
      <w:r w:rsidR="008247A5" w:rsidRPr="00E70804">
        <w:rPr>
          <w:rFonts w:hint="eastAsia"/>
          <w:color w:val="000000" w:themeColor="text1"/>
        </w:rPr>
        <w:t>相模原市</w:t>
      </w:r>
      <w:r w:rsidR="005A6295" w:rsidRPr="00E70804">
        <w:rPr>
          <w:rFonts w:hint="eastAsia"/>
          <w:color w:val="000000" w:themeColor="text1"/>
        </w:rPr>
        <w:t>避難行動要支援者システム</w:t>
      </w:r>
      <w:r w:rsidR="004D3442" w:rsidRPr="00E70804">
        <w:rPr>
          <w:rFonts w:hint="eastAsia"/>
          <w:color w:val="000000" w:themeColor="text1"/>
        </w:rPr>
        <w:t>導入</w:t>
      </w:r>
      <w:r w:rsidR="0018156F" w:rsidRPr="00E70804">
        <w:rPr>
          <w:rFonts w:hint="eastAsia"/>
          <w:color w:val="000000" w:themeColor="text1"/>
        </w:rPr>
        <w:t>業務委託</w:t>
      </w:r>
      <w:r w:rsidRPr="00E70804">
        <w:rPr>
          <w:rFonts w:hint="eastAsia"/>
          <w:color w:val="000000" w:themeColor="text1"/>
        </w:rPr>
        <w:t>の受託者（以下「</w:t>
      </w:r>
      <w:r w:rsidR="0098640F">
        <w:rPr>
          <w:rFonts w:hint="eastAsia"/>
          <w:color w:val="000000" w:themeColor="text1"/>
        </w:rPr>
        <w:t>受注者</w:t>
      </w:r>
      <w:r w:rsidRPr="00E70804">
        <w:rPr>
          <w:rFonts w:hint="eastAsia"/>
          <w:color w:val="000000" w:themeColor="text1"/>
        </w:rPr>
        <w:t>」という。）に適用する。</w:t>
      </w:r>
    </w:p>
    <w:p w14:paraId="20A343BA" w14:textId="77777777" w:rsidR="009A1BCF" w:rsidRPr="00E70804" w:rsidRDefault="009A1BCF" w:rsidP="00847B26">
      <w:pPr>
        <w:rPr>
          <w:color w:val="000000" w:themeColor="text1"/>
        </w:rPr>
      </w:pPr>
    </w:p>
    <w:p w14:paraId="5502B55E" w14:textId="34FE9C04" w:rsidR="003F22A4" w:rsidRPr="00276A5C" w:rsidRDefault="003F22A4" w:rsidP="003F22A4">
      <w:pPr>
        <w:pStyle w:val="af0"/>
        <w:outlineLvl w:val="0"/>
      </w:pPr>
      <w:bookmarkStart w:id="0" w:name="_Toc138187285"/>
      <w:bookmarkStart w:id="1" w:name="_Toc145490596"/>
      <w:r>
        <w:rPr>
          <w:rFonts w:hint="eastAsia"/>
        </w:rPr>
        <w:t>１</w:t>
      </w:r>
      <w:r w:rsidRPr="00276A5C">
        <w:rPr>
          <w:rFonts w:hint="eastAsia"/>
        </w:rPr>
        <w:t xml:space="preserve">　業務の名称</w:t>
      </w:r>
      <w:bookmarkEnd w:id="0"/>
      <w:bookmarkEnd w:id="1"/>
    </w:p>
    <w:p w14:paraId="6585F5E4" w14:textId="56C3C2B0" w:rsidR="003F22A4" w:rsidRDefault="008247A5" w:rsidP="00867242">
      <w:pPr>
        <w:ind w:firstLineChars="200" w:firstLine="472"/>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相模原市</w:t>
      </w:r>
      <w:r w:rsidR="003F22A4">
        <w:rPr>
          <w:rFonts w:asciiTheme="minorEastAsia" w:eastAsiaTheme="minorEastAsia" w:hAnsiTheme="minorEastAsia" w:hint="eastAsia"/>
          <w:color w:val="000000" w:themeColor="text1"/>
        </w:rPr>
        <w:t>避難行動要支援者システム</w:t>
      </w:r>
      <w:r w:rsidR="004D3442">
        <w:rPr>
          <w:rFonts w:asciiTheme="minorEastAsia" w:eastAsiaTheme="minorEastAsia" w:hAnsiTheme="minorEastAsia" w:hint="eastAsia"/>
          <w:color w:val="000000" w:themeColor="text1"/>
        </w:rPr>
        <w:t>導入</w:t>
      </w:r>
      <w:r w:rsidR="003F22A4" w:rsidRPr="00E70804">
        <w:rPr>
          <w:rFonts w:asciiTheme="minorEastAsia" w:eastAsiaTheme="minorEastAsia" w:hAnsiTheme="minorEastAsia" w:hint="eastAsia"/>
          <w:color w:val="000000" w:themeColor="text1"/>
        </w:rPr>
        <w:t>業務</w:t>
      </w:r>
      <w:r w:rsidR="00CC2107" w:rsidRPr="00E70804">
        <w:rPr>
          <w:rFonts w:asciiTheme="minorEastAsia" w:eastAsiaTheme="minorEastAsia" w:hAnsiTheme="minorEastAsia" w:hint="eastAsia"/>
          <w:color w:val="000000" w:themeColor="text1"/>
        </w:rPr>
        <w:t>委託</w:t>
      </w:r>
      <w:r w:rsidR="003F22A4" w:rsidRPr="00E70804">
        <w:rPr>
          <w:rFonts w:asciiTheme="minorEastAsia" w:eastAsiaTheme="minorEastAsia" w:hAnsiTheme="minorEastAsia" w:hint="eastAsia"/>
          <w:color w:val="000000" w:themeColor="text1"/>
        </w:rPr>
        <w:t>（</w:t>
      </w:r>
      <w:r w:rsidR="003F22A4" w:rsidRPr="004A2A4B">
        <w:rPr>
          <w:rFonts w:asciiTheme="minorEastAsia" w:eastAsiaTheme="minorEastAsia" w:hAnsiTheme="minorEastAsia" w:hint="eastAsia"/>
          <w:color w:val="000000" w:themeColor="text1"/>
        </w:rPr>
        <w:t>以下「本業務」という。）</w:t>
      </w:r>
    </w:p>
    <w:p w14:paraId="2F6BC3DA" w14:textId="77777777" w:rsidR="00867242" w:rsidRPr="00867242" w:rsidRDefault="00867242" w:rsidP="00867242">
      <w:pPr>
        <w:rPr>
          <w:color w:val="000000" w:themeColor="text1"/>
        </w:rPr>
      </w:pPr>
    </w:p>
    <w:p w14:paraId="69DA1043" w14:textId="02B7F02F" w:rsidR="00847B26" w:rsidRPr="00830671" w:rsidRDefault="003F22A4" w:rsidP="00276A5C">
      <w:pPr>
        <w:pStyle w:val="af0"/>
        <w:outlineLvl w:val="0"/>
      </w:pPr>
      <w:bookmarkStart w:id="2" w:name="_Toc138187286"/>
      <w:bookmarkStart w:id="3" w:name="_Toc145490597"/>
      <w:r>
        <w:rPr>
          <w:rFonts w:hint="eastAsia"/>
        </w:rPr>
        <w:t>２</w:t>
      </w:r>
      <w:r w:rsidR="00830671">
        <w:rPr>
          <w:rFonts w:hint="eastAsia"/>
        </w:rPr>
        <w:t xml:space="preserve">　</w:t>
      </w:r>
      <w:r w:rsidR="00847B26" w:rsidRPr="00830671">
        <w:rPr>
          <w:rFonts w:hint="eastAsia"/>
        </w:rPr>
        <w:t>目的</w:t>
      </w:r>
      <w:bookmarkEnd w:id="2"/>
      <w:bookmarkEnd w:id="3"/>
    </w:p>
    <w:p w14:paraId="2A2D8132" w14:textId="7AA3521D" w:rsidR="0086525D" w:rsidRDefault="00B62D0D" w:rsidP="0098640F">
      <w:pPr>
        <w:ind w:leftChars="100" w:left="236" w:firstLineChars="100" w:firstLine="236"/>
        <w:rPr>
          <w:rFonts w:ascii="ＭＳ 明朝" w:hAnsi="ＭＳ 明朝"/>
          <w:color w:val="000000" w:themeColor="text1"/>
        </w:rPr>
      </w:pPr>
      <w:r>
        <w:rPr>
          <w:rFonts w:ascii="ＭＳ 明朝" w:hAnsi="ＭＳ 明朝" w:hint="eastAsia"/>
          <w:color w:val="000000" w:themeColor="text1"/>
        </w:rPr>
        <w:t>本</w:t>
      </w:r>
      <w:r w:rsidR="0084268F">
        <w:rPr>
          <w:rFonts w:ascii="ＭＳ 明朝" w:hAnsi="ＭＳ 明朝" w:hint="eastAsia"/>
          <w:color w:val="000000" w:themeColor="text1"/>
        </w:rPr>
        <w:t>市</w:t>
      </w:r>
      <w:r w:rsidR="0098640F" w:rsidRPr="0098640F">
        <w:rPr>
          <w:rFonts w:ascii="ＭＳ 明朝" w:hAnsi="ＭＳ 明朝" w:hint="eastAsia"/>
          <w:color w:val="000000" w:themeColor="text1"/>
        </w:rPr>
        <w:t>においては、豪雨による</w:t>
      </w:r>
      <w:r>
        <w:rPr>
          <w:rFonts w:ascii="ＭＳ 明朝" w:hAnsi="ＭＳ 明朝" w:hint="eastAsia"/>
          <w:color w:val="000000" w:themeColor="text1"/>
        </w:rPr>
        <w:t>風水害</w:t>
      </w:r>
      <w:r w:rsidR="0098640F" w:rsidRPr="0098640F">
        <w:rPr>
          <w:rFonts w:ascii="ＭＳ 明朝" w:hAnsi="ＭＳ 明朝" w:hint="eastAsia"/>
          <w:color w:val="000000" w:themeColor="text1"/>
        </w:rPr>
        <w:t>や</w:t>
      </w:r>
      <w:r>
        <w:rPr>
          <w:rFonts w:ascii="ＭＳ 明朝" w:hAnsi="ＭＳ 明朝" w:hint="eastAsia"/>
          <w:color w:val="000000" w:themeColor="text1"/>
        </w:rPr>
        <w:t>大地震等の</w:t>
      </w:r>
      <w:r w:rsidR="0098640F" w:rsidRPr="0098640F">
        <w:rPr>
          <w:rFonts w:ascii="ＭＳ 明朝" w:hAnsi="ＭＳ 明朝" w:hint="eastAsia"/>
          <w:color w:val="000000" w:themeColor="text1"/>
        </w:rPr>
        <w:t>大規模災害時において、高齢者や障害のある方など、自力で避難することが難しい方々に対する避難支援体制の構築が必要とされており、災害時における避難行動要支援者の迅速かつ円滑な避難支援、また、事務の効率化</w:t>
      </w:r>
      <w:r>
        <w:rPr>
          <w:rFonts w:ascii="ＭＳ 明朝" w:hAnsi="ＭＳ 明朝" w:hint="eastAsia"/>
          <w:color w:val="000000" w:themeColor="text1"/>
        </w:rPr>
        <w:t>及び利便性の向上</w:t>
      </w:r>
      <w:r w:rsidR="0098640F" w:rsidRPr="0098640F">
        <w:rPr>
          <w:rFonts w:ascii="ＭＳ 明朝" w:hAnsi="ＭＳ 明朝" w:hint="eastAsia"/>
          <w:color w:val="000000" w:themeColor="text1"/>
        </w:rPr>
        <w:t>を図ることを目的として、新たな避難行動要支援者システム（以下「システム」という。）を導入する。</w:t>
      </w:r>
    </w:p>
    <w:p w14:paraId="6988865F" w14:textId="77777777" w:rsidR="0098640F" w:rsidRDefault="0098640F" w:rsidP="0086525D">
      <w:pPr>
        <w:rPr>
          <w:rFonts w:asciiTheme="minorEastAsia" w:eastAsiaTheme="minorEastAsia" w:hAnsiTheme="minorEastAsia"/>
          <w:color w:val="000000" w:themeColor="text1"/>
        </w:rPr>
      </w:pPr>
    </w:p>
    <w:p w14:paraId="135D181A" w14:textId="487BEDB1" w:rsidR="00934241" w:rsidRPr="002C2672" w:rsidRDefault="00F13729" w:rsidP="00F13729">
      <w:pPr>
        <w:pStyle w:val="af0"/>
        <w:outlineLvl w:val="0"/>
        <w:rPr>
          <w:rFonts w:asciiTheme="minorEastAsia" w:eastAsiaTheme="minorEastAsia" w:hAnsiTheme="minorEastAsia"/>
        </w:rPr>
      </w:pPr>
      <w:bookmarkStart w:id="4" w:name="_Toc138187290"/>
      <w:bookmarkStart w:id="5" w:name="_Toc145490598"/>
      <w:r>
        <w:rPr>
          <w:rFonts w:hint="eastAsia"/>
        </w:rPr>
        <w:t>３</w:t>
      </w:r>
      <w:r w:rsidR="0056527D" w:rsidRPr="00276A5C">
        <w:rPr>
          <w:rFonts w:hint="eastAsia"/>
        </w:rPr>
        <w:t xml:space="preserve">　</w:t>
      </w:r>
      <w:bookmarkEnd w:id="4"/>
      <w:bookmarkEnd w:id="5"/>
      <w:r w:rsidR="00A570D9" w:rsidRPr="002C2672">
        <w:rPr>
          <w:rFonts w:asciiTheme="minorEastAsia" w:eastAsiaTheme="minorEastAsia" w:hAnsiTheme="minorEastAsia" w:hint="eastAsia"/>
        </w:rPr>
        <w:t>履行場所</w:t>
      </w:r>
    </w:p>
    <w:p w14:paraId="607914BB" w14:textId="35203E4B" w:rsidR="00F13729" w:rsidRPr="002C2672" w:rsidRDefault="00934241" w:rsidP="00B62D0D">
      <w:pPr>
        <w:ind w:leftChars="100" w:left="472" w:hangingChars="100" w:hanging="236"/>
        <w:jc w:val="left"/>
        <w:rPr>
          <w:rFonts w:asciiTheme="minorEastAsia" w:eastAsiaTheme="minorEastAsia" w:hAnsiTheme="minorEastAsia"/>
          <w:strike/>
          <w:color w:val="000000" w:themeColor="text1"/>
        </w:rPr>
      </w:pPr>
      <w:r w:rsidRPr="002C2672">
        <w:rPr>
          <w:rFonts w:asciiTheme="minorEastAsia" w:eastAsiaTheme="minorEastAsia" w:hAnsiTheme="minorEastAsia" w:hint="eastAsia"/>
          <w:color w:val="000000" w:themeColor="text1"/>
        </w:rPr>
        <w:t xml:space="preserve">　</w:t>
      </w:r>
      <w:r w:rsidR="004E05C0" w:rsidRPr="002C2672">
        <w:rPr>
          <w:rFonts w:asciiTheme="minorEastAsia" w:eastAsiaTheme="minorEastAsia" w:hAnsiTheme="minorEastAsia" w:hint="eastAsia"/>
          <w:color w:val="000000" w:themeColor="text1"/>
        </w:rPr>
        <w:t>相模原市</w:t>
      </w:r>
      <w:r w:rsidR="00087B98" w:rsidRPr="002C2672">
        <w:rPr>
          <w:rFonts w:asciiTheme="minorEastAsia" w:eastAsiaTheme="minorEastAsia" w:hAnsiTheme="minorEastAsia" w:hint="eastAsia"/>
          <w:color w:val="000000" w:themeColor="text1"/>
        </w:rPr>
        <w:t>役所</w:t>
      </w:r>
      <w:r w:rsidR="00B62D0D">
        <w:rPr>
          <w:rFonts w:asciiTheme="minorEastAsia" w:eastAsiaTheme="minorEastAsia" w:hAnsiTheme="minorEastAsia" w:hint="eastAsia"/>
          <w:color w:val="000000" w:themeColor="text1"/>
        </w:rPr>
        <w:t>本</w:t>
      </w:r>
      <w:r w:rsidR="004E05C0" w:rsidRPr="002C2672">
        <w:rPr>
          <w:rFonts w:asciiTheme="minorEastAsia" w:eastAsiaTheme="minorEastAsia" w:hAnsiTheme="minorEastAsia" w:hint="eastAsia"/>
          <w:color w:val="000000" w:themeColor="text1"/>
        </w:rPr>
        <w:t>庁舎内</w:t>
      </w:r>
    </w:p>
    <w:p w14:paraId="70F94E3E" w14:textId="77777777" w:rsidR="005B043A" w:rsidRPr="002C2672" w:rsidRDefault="005B043A" w:rsidP="007E71B1">
      <w:pPr>
        <w:ind w:left="472" w:hangingChars="200" w:hanging="472"/>
        <w:jc w:val="left"/>
        <w:rPr>
          <w:rFonts w:asciiTheme="minorEastAsia" w:eastAsiaTheme="minorEastAsia" w:hAnsiTheme="minorEastAsia"/>
          <w:color w:val="000000" w:themeColor="text1"/>
        </w:rPr>
      </w:pPr>
    </w:p>
    <w:p w14:paraId="7CFE4938" w14:textId="036BAA43" w:rsidR="005B043A" w:rsidRPr="002C2672" w:rsidRDefault="005B043A" w:rsidP="005B043A">
      <w:pPr>
        <w:pStyle w:val="af0"/>
        <w:outlineLvl w:val="0"/>
        <w:rPr>
          <w:rFonts w:asciiTheme="minorEastAsia" w:eastAsiaTheme="minorEastAsia" w:hAnsiTheme="minorEastAsia"/>
        </w:rPr>
      </w:pPr>
      <w:r w:rsidRPr="002C2672">
        <w:rPr>
          <w:rFonts w:hint="eastAsia"/>
        </w:rPr>
        <w:t xml:space="preserve">４　</w:t>
      </w:r>
      <w:r w:rsidR="006032D4" w:rsidRPr="002C2672">
        <w:rPr>
          <w:rFonts w:hint="eastAsia"/>
        </w:rPr>
        <w:t>履行期間</w:t>
      </w:r>
    </w:p>
    <w:p w14:paraId="4D680FF2" w14:textId="55DA7756" w:rsidR="0051400F" w:rsidRPr="002C2672" w:rsidRDefault="00C203A1" w:rsidP="0051400F">
      <w:pPr>
        <w:ind w:left="236" w:hangingChars="100" w:hanging="236"/>
        <w:rPr>
          <w:rFonts w:asciiTheme="minorEastAsia" w:eastAsiaTheme="minorEastAsia" w:hAnsiTheme="minorEastAsia"/>
          <w:color w:val="000000" w:themeColor="text1"/>
        </w:rPr>
      </w:pPr>
      <w:r w:rsidRPr="002C2672">
        <w:rPr>
          <w:rFonts w:asciiTheme="minorEastAsia" w:eastAsiaTheme="minorEastAsia" w:hAnsiTheme="minorEastAsia" w:hint="eastAsia"/>
          <w:color w:val="000000" w:themeColor="text1"/>
        </w:rPr>
        <w:t xml:space="preserve">　　</w:t>
      </w:r>
      <w:r w:rsidR="0086525D" w:rsidRPr="002C2672">
        <w:rPr>
          <w:rFonts w:asciiTheme="minorEastAsia" w:eastAsiaTheme="minorEastAsia" w:hAnsiTheme="minorEastAsia" w:hint="eastAsia"/>
          <w:color w:val="000000" w:themeColor="text1"/>
        </w:rPr>
        <w:t>契約締結日</w:t>
      </w:r>
      <w:r w:rsidR="006032D4" w:rsidRPr="002C2672">
        <w:rPr>
          <w:rFonts w:asciiTheme="minorEastAsia" w:eastAsiaTheme="minorEastAsia" w:hAnsiTheme="minorEastAsia" w:hint="eastAsia"/>
          <w:color w:val="000000" w:themeColor="text1"/>
        </w:rPr>
        <w:t>から</w:t>
      </w:r>
      <w:r w:rsidR="0051400F" w:rsidRPr="002C2672">
        <w:rPr>
          <w:rFonts w:asciiTheme="minorEastAsia" w:eastAsiaTheme="minorEastAsia" w:hAnsiTheme="minorEastAsia" w:hint="eastAsia"/>
          <w:color w:val="000000" w:themeColor="text1"/>
        </w:rPr>
        <w:t>令和</w:t>
      </w:r>
      <w:r w:rsidR="008247A5" w:rsidRPr="002C2672">
        <w:rPr>
          <w:rFonts w:asciiTheme="minorEastAsia" w:eastAsiaTheme="minorEastAsia" w:hAnsiTheme="minorEastAsia" w:hint="eastAsia"/>
          <w:color w:val="000000" w:themeColor="text1"/>
        </w:rPr>
        <w:t>8</w:t>
      </w:r>
      <w:r w:rsidR="0051400F" w:rsidRPr="002C2672">
        <w:rPr>
          <w:rFonts w:asciiTheme="minorEastAsia" w:eastAsiaTheme="minorEastAsia" w:hAnsiTheme="minorEastAsia" w:hint="eastAsia"/>
          <w:color w:val="000000" w:themeColor="text1"/>
        </w:rPr>
        <w:t>年</w:t>
      </w:r>
      <w:r w:rsidR="008247A5" w:rsidRPr="002C2672">
        <w:rPr>
          <w:rFonts w:asciiTheme="minorEastAsia" w:eastAsiaTheme="minorEastAsia" w:hAnsiTheme="minorEastAsia" w:hint="eastAsia"/>
          <w:color w:val="000000" w:themeColor="text1"/>
        </w:rPr>
        <w:t>3</w:t>
      </w:r>
      <w:r w:rsidR="0051400F" w:rsidRPr="002C2672">
        <w:rPr>
          <w:rFonts w:asciiTheme="minorEastAsia" w:eastAsiaTheme="minorEastAsia" w:hAnsiTheme="minorEastAsia" w:hint="eastAsia"/>
          <w:color w:val="000000" w:themeColor="text1"/>
        </w:rPr>
        <w:t>月</w:t>
      </w:r>
      <w:r w:rsidR="008247A5" w:rsidRPr="002C2672">
        <w:rPr>
          <w:rFonts w:asciiTheme="minorEastAsia" w:eastAsiaTheme="minorEastAsia" w:hAnsiTheme="minorEastAsia" w:hint="eastAsia"/>
          <w:color w:val="000000" w:themeColor="text1"/>
        </w:rPr>
        <w:t>31</w:t>
      </w:r>
      <w:r w:rsidR="0051400F" w:rsidRPr="002C2672">
        <w:rPr>
          <w:rFonts w:asciiTheme="minorEastAsia" w:eastAsiaTheme="minorEastAsia" w:hAnsiTheme="minorEastAsia" w:hint="eastAsia"/>
          <w:color w:val="000000" w:themeColor="text1"/>
        </w:rPr>
        <w:t>日</w:t>
      </w:r>
      <w:r w:rsidR="0086525D" w:rsidRPr="002C2672">
        <w:rPr>
          <w:rFonts w:asciiTheme="minorEastAsia" w:eastAsiaTheme="minorEastAsia" w:hAnsiTheme="minorEastAsia" w:hint="eastAsia"/>
          <w:color w:val="000000" w:themeColor="text1"/>
        </w:rPr>
        <w:t>まで</w:t>
      </w:r>
      <w:r w:rsidR="0051400F" w:rsidRPr="002C2672">
        <w:rPr>
          <w:rFonts w:asciiTheme="minorEastAsia" w:eastAsiaTheme="minorEastAsia" w:hAnsiTheme="minorEastAsia" w:hint="eastAsia"/>
          <w:color w:val="000000" w:themeColor="text1"/>
        </w:rPr>
        <w:t>。</w:t>
      </w:r>
    </w:p>
    <w:p w14:paraId="0A912B89" w14:textId="26121966" w:rsidR="00687032" w:rsidRPr="0051400F" w:rsidRDefault="00687032" w:rsidP="0051400F">
      <w:pPr>
        <w:ind w:left="236" w:hangingChars="100" w:hanging="236"/>
        <w:rPr>
          <w:rFonts w:asciiTheme="minorEastAsia" w:eastAsiaTheme="minorEastAsia" w:hAnsiTheme="minorEastAsia"/>
          <w:color w:val="000000" w:themeColor="text1"/>
        </w:rPr>
      </w:pPr>
      <w:r w:rsidRPr="002C2672">
        <w:rPr>
          <w:rFonts w:asciiTheme="minorEastAsia" w:eastAsiaTheme="minorEastAsia" w:hAnsiTheme="minorEastAsia" w:hint="eastAsia"/>
          <w:color w:val="000000" w:themeColor="text1"/>
        </w:rPr>
        <w:t xml:space="preserve">　　但し、令和</w:t>
      </w:r>
      <w:r w:rsidR="008247A5" w:rsidRPr="002C2672">
        <w:rPr>
          <w:rFonts w:asciiTheme="minorEastAsia" w:eastAsiaTheme="minorEastAsia" w:hAnsiTheme="minorEastAsia" w:hint="eastAsia"/>
          <w:color w:val="000000" w:themeColor="text1"/>
        </w:rPr>
        <w:t>8</w:t>
      </w:r>
      <w:r w:rsidRPr="002C2672">
        <w:rPr>
          <w:rFonts w:asciiTheme="minorEastAsia" w:eastAsiaTheme="minorEastAsia" w:hAnsiTheme="minorEastAsia" w:hint="eastAsia"/>
          <w:color w:val="000000" w:themeColor="text1"/>
        </w:rPr>
        <w:t>年</w:t>
      </w:r>
      <w:r w:rsidR="00E70804" w:rsidRPr="002C2672">
        <w:rPr>
          <w:rFonts w:asciiTheme="minorEastAsia" w:eastAsiaTheme="minorEastAsia" w:hAnsiTheme="minorEastAsia" w:hint="eastAsia"/>
          <w:color w:val="000000" w:themeColor="text1"/>
        </w:rPr>
        <w:t>2</w:t>
      </w:r>
      <w:r w:rsidRPr="002C2672">
        <w:rPr>
          <w:rFonts w:asciiTheme="minorEastAsia" w:eastAsiaTheme="minorEastAsia" w:hAnsiTheme="minorEastAsia" w:hint="eastAsia"/>
          <w:color w:val="000000" w:themeColor="text1"/>
        </w:rPr>
        <w:t>月1日より運用開始を目指すため、システム構築期限は令和</w:t>
      </w:r>
      <w:r w:rsidR="008247A5" w:rsidRPr="002C2672">
        <w:rPr>
          <w:rFonts w:asciiTheme="minorEastAsia" w:eastAsiaTheme="minorEastAsia" w:hAnsiTheme="minorEastAsia" w:hint="eastAsia"/>
          <w:color w:val="000000" w:themeColor="text1"/>
        </w:rPr>
        <w:t>8</w:t>
      </w:r>
      <w:r w:rsidRPr="002C2672">
        <w:rPr>
          <w:rFonts w:asciiTheme="minorEastAsia" w:eastAsiaTheme="minorEastAsia" w:hAnsiTheme="minorEastAsia" w:hint="eastAsia"/>
          <w:color w:val="000000" w:themeColor="text1"/>
        </w:rPr>
        <w:t>年1月31日とし、令和</w:t>
      </w:r>
      <w:r w:rsidR="008247A5" w:rsidRPr="002C2672">
        <w:rPr>
          <w:rFonts w:asciiTheme="minorEastAsia" w:eastAsiaTheme="minorEastAsia" w:hAnsiTheme="minorEastAsia" w:hint="eastAsia"/>
          <w:color w:val="000000" w:themeColor="text1"/>
        </w:rPr>
        <w:t>8</w:t>
      </w:r>
      <w:r w:rsidRPr="002C2672">
        <w:rPr>
          <w:rFonts w:asciiTheme="minorEastAsia" w:eastAsiaTheme="minorEastAsia" w:hAnsiTheme="minorEastAsia" w:hint="eastAsia"/>
          <w:color w:val="000000" w:themeColor="text1"/>
        </w:rPr>
        <w:t>年3月31日までに発生するシステムの保守メンテナンス費用を含めるものとする。</w:t>
      </w:r>
    </w:p>
    <w:p w14:paraId="4212EC2D" w14:textId="77777777" w:rsidR="00C203A1" w:rsidRPr="00C203A1" w:rsidRDefault="00C203A1" w:rsidP="00C203A1">
      <w:pPr>
        <w:ind w:firstLineChars="100" w:firstLine="236"/>
        <w:rPr>
          <w:rFonts w:asciiTheme="minorEastAsia" w:eastAsiaTheme="minorEastAsia" w:hAnsiTheme="minorEastAsia"/>
          <w:color w:val="000000" w:themeColor="text1"/>
        </w:rPr>
      </w:pPr>
    </w:p>
    <w:p w14:paraId="0A0BA924" w14:textId="346055E9" w:rsidR="00327616" w:rsidRPr="00276A5C" w:rsidRDefault="00A570D9" w:rsidP="00276A5C">
      <w:pPr>
        <w:pStyle w:val="af0"/>
        <w:outlineLvl w:val="0"/>
      </w:pPr>
      <w:bookmarkStart w:id="6" w:name="_Toc138187293"/>
      <w:bookmarkStart w:id="7" w:name="_Toc145490601"/>
      <w:r>
        <w:rPr>
          <w:rFonts w:hint="eastAsia"/>
        </w:rPr>
        <w:t>５</w:t>
      </w:r>
      <w:r w:rsidR="00327616" w:rsidRPr="00276A5C">
        <w:rPr>
          <w:rFonts w:hint="eastAsia"/>
        </w:rPr>
        <w:t xml:space="preserve">　</w:t>
      </w:r>
      <w:bookmarkEnd w:id="6"/>
      <w:r w:rsidR="0051400F">
        <w:rPr>
          <w:rFonts w:hint="eastAsia"/>
        </w:rPr>
        <w:t>構築スケジュール</w:t>
      </w:r>
      <w:bookmarkEnd w:id="7"/>
    </w:p>
    <w:p w14:paraId="45E9C7A1" w14:textId="5F4A3463" w:rsidR="00071A01" w:rsidRDefault="0051400F" w:rsidP="00DB153D">
      <w:pPr>
        <w:ind w:left="236" w:hangingChars="100" w:hanging="236"/>
        <w:rPr>
          <w:rFonts w:ascii="ＭＳ 明朝" w:hAnsi="ＭＳ 明朝"/>
          <w:color w:val="000000" w:themeColor="text1"/>
          <w:szCs w:val="24"/>
        </w:rPr>
      </w:pPr>
      <w:r>
        <w:rPr>
          <w:rFonts w:ascii="ＭＳ 明朝" w:hAnsi="ＭＳ 明朝" w:hint="eastAsia"/>
          <w:color w:val="000000" w:themeColor="text1"/>
          <w:szCs w:val="24"/>
        </w:rPr>
        <w:t xml:space="preserve"> </w:t>
      </w:r>
      <w:r w:rsidR="00DB153D">
        <w:rPr>
          <w:rFonts w:ascii="ＭＳ 明朝" w:hAnsi="ＭＳ 明朝" w:hint="eastAsia"/>
          <w:color w:val="000000" w:themeColor="text1"/>
          <w:szCs w:val="24"/>
        </w:rPr>
        <w:t xml:space="preserve">　 </w:t>
      </w:r>
      <w:r w:rsidR="0084268F">
        <w:rPr>
          <w:rFonts w:ascii="ＭＳ 明朝" w:hAnsi="ＭＳ 明朝" w:hint="eastAsia"/>
          <w:color w:val="000000" w:themeColor="text1"/>
          <w:szCs w:val="24"/>
        </w:rPr>
        <w:t>受注者</w:t>
      </w:r>
      <w:r>
        <w:rPr>
          <w:rFonts w:ascii="ＭＳ 明朝" w:hAnsi="ＭＳ 明朝" w:hint="eastAsia"/>
          <w:color w:val="000000" w:themeColor="text1"/>
          <w:szCs w:val="24"/>
        </w:rPr>
        <w:t>は、</w:t>
      </w:r>
      <w:r w:rsidR="00DB153D">
        <w:rPr>
          <w:rFonts w:ascii="ＭＳ 明朝" w:hAnsi="ＭＳ 明朝" w:hint="eastAsia"/>
          <w:color w:val="000000" w:themeColor="text1"/>
          <w:szCs w:val="24"/>
        </w:rPr>
        <w:t>適正</w:t>
      </w:r>
      <w:r w:rsidRPr="0051400F">
        <w:rPr>
          <w:rFonts w:ascii="ＭＳ 明朝" w:hAnsi="ＭＳ 明朝" w:hint="eastAsia"/>
          <w:color w:val="000000" w:themeColor="text1"/>
          <w:szCs w:val="24"/>
        </w:rPr>
        <w:t>な工程表の作成及び要員の管理を行い、定期的な進捗状況の報告及びレビューを実施し、構築作業を進めること。</w:t>
      </w:r>
    </w:p>
    <w:tbl>
      <w:tblPr>
        <w:tblW w:w="8934"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685"/>
        <w:gridCol w:w="708"/>
        <w:gridCol w:w="709"/>
        <w:gridCol w:w="709"/>
        <w:gridCol w:w="709"/>
        <w:gridCol w:w="708"/>
        <w:gridCol w:w="709"/>
        <w:gridCol w:w="709"/>
        <w:gridCol w:w="850"/>
        <w:gridCol w:w="710"/>
        <w:gridCol w:w="993"/>
      </w:tblGrid>
      <w:tr w:rsidR="00105F8E" w:rsidRPr="000B71B9" w14:paraId="5FCB1238" w14:textId="77777777" w:rsidTr="006A571A">
        <w:trPr>
          <w:trHeight w:val="549"/>
        </w:trPr>
        <w:tc>
          <w:tcPr>
            <w:tcW w:w="735" w:type="dxa"/>
            <w:shd w:val="clear" w:color="auto" w:fill="CCFFFF"/>
          </w:tcPr>
          <w:p w14:paraId="487AB2CB" w14:textId="6FDEC794" w:rsidR="00105F8E" w:rsidRPr="00105F8E" w:rsidRDefault="00105F8E" w:rsidP="00BC5A3E">
            <w:pPr>
              <w:spacing w:line="288" w:lineRule="auto"/>
              <w:jc w:val="center"/>
              <w:rPr>
                <w:b/>
                <w:bCs/>
                <w:sz w:val="18"/>
                <w:szCs w:val="18"/>
              </w:rPr>
            </w:pPr>
            <w:r w:rsidRPr="00105F8E">
              <w:rPr>
                <w:rFonts w:hint="eastAsia"/>
                <w:b/>
                <w:bCs/>
                <w:sz w:val="18"/>
                <w:szCs w:val="18"/>
              </w:rPr>
              <w:t>Ｒ</w:t>
            </w:r>
            <w:r w:rsidR="00BC5A3E">
              <w:rPr>
                <w:rFonts w:hint="eastAsia"/>
                <w:b/>
                <w:bCs/>
                <w:sz w:val="18"/>
                <w:szCs w:val="18"/>
              </w:rPr>
              <w:t>７</w:t>
            </w:r>
            <w:r w:rsidRPr="00105F8E">
              <w:rPr>
                <w:b/>
                <w:bCs/>
                <w:sz w:val="18"/>
                <w:szCs w:val="18"/>
              </w:rPr>
              <w:t>年</w:t>
            </w:r>
            <w:r w:rsidRPr="00105F8E">
              <w:rPr>
                <w:b/>
                <w:bCs/>
                <w:sz w:val="18"/>
                <w:szCs w:val="18"/>
              </w:rPr>
              <w:br/>
            </w:r>
            <w:r w:rsidRPr="00105F8E">
              <w:rPr>
                <w:rFonts w:hint="eastAsia"/>
                <w:b/>
                <w:bCs/>
                <w:sz w:val="18"/>
                <w:szCs w:val="18"/>
              </w:rPr>
              <w:t>４月</w:t>
            </w:r>
          </w:p>
        </w:tc>
        <w:tc>
          <w:tcPr>
            <w:tcW w:w="685" w:type="dxa"/>
            <w:shd w:val="clear" w:color="auto" w:fill="CCFFFF"/>
            <w:vAlign w:val="center"/>
          </w:tcPr>
          <w:p w14:paraId="262A02B2" w14:textId="77777777" w:rsidR="00105F8E" w:rsidRPr="00105F8E" w:rsidRDefault="00105F8E" w:rsidP="0037377D">
            <w:pPr>
              <w:spacing w:line="288" w:lineRule="auto"/>
              <w:jc w:val="center"/>
              <w:rPr>
                <w:b/>
                <w:bCs/>
                <w:sz w:val="18"/>
                <w:szCs w:val="18"/>
              </w:rPr>
            </w:pPr>
            <w:r w:rsidRPr="00105F8E">
              <w:rPr>
                <w:rFonts w:hint="eastAsia"/>
                <w:b/>
                <w:bCs/>
                <w:sz w:val="18"/>
                <w:szCs w:val="18"/>
              </w:rPr>
              <w:t>５月</w:t>
            </w:r>
          </w:p>
        </w:tc>
        <w:tc>
          <w:tcPr>
            <w:tcW w:w="708" w:type="dxa"/>
            <w:shd w:val="clear" w:color="auto" w:fill="CCFFFF"/>
            <w:vAlign w:val="center"/>
          </w:tcPr>
          <w:p w14:paraId="34B61E30" w14:textId="77777777" w:rsidR="00105F8E" w:rsidRPr="00105F8E" w:rsidRDefault="00105F8E" w:rsidP="0037377D">
            <w:pPr>
              <w:spacing w:line="288" w:lineRule="auto"/>
              <w:ind w:left="7" w:hangingChars="4" w:hanging="7"/>
              <w:jc w:val="center"/>
              <w:rPr>
                <w:b/>
                <w:bCs/>
                <w:sz w:val="18"/>
                <w:szCs w:val="18"/>
              </w:rPr>
            </w:pPr>
            <w:r w:rsidRPr="00105F8E">
              <w:rPr>
                <w:rFonts w:hint="eastAsia"/>
                <w:b/>
                <w:bCs/>
                <w:sz w:val="18"/>
                <w:szCs w:val="18"/>
              </w:rPr>
              <w:t>６月</w:t>
            </w:r>
          </w:p>
        </w:tc>
        <w:tc>
          <w:tcPr>
            <w:tcW w:w="709" w:type="dxa"/>
            <w:shd w:val="clear" w:color="auto" w:fill="CCFFFF"/>
            <w:vAlign w:val="center"/>
          </w:tcPr>
          <w:p w14:paraId="49B0E1C4" w14:textId="77777777" w:rsidR="00105F8E" w:rsidRPr="00105F8E" w:rsidRDefault="00105F8E" w:rsidP="0037377D">
            <w:pPr>
              <w:spacing w:line="288" w:lineRule="auto"/>
              <w:ind w:left="7" w:hangingChars="4" w:hanging="7"/>
              <w:jc w:val="center"/>
              <w:rPr>
                <w:b/>
                <w:bCs/>
                <w:sz w:val="18"/>
                <w:szCs w:val="18"/>
              </w:rPr>
            </w:pPr>
            <w:r w:rsidRPr="00105F8E">
              <w:rPr>
                <w:rFonts w:hint="eastAsia"/>
                <w:b/>
                <w:bCs/>
                <w:sz w:val="18"/>
                <w:szCs w:val="18"/>
              </w:rPr>
              <w:t>７月</w:t>
            </w:r>
          </w:p>
        </w:tc>
        <w:tc>
          <w:tcPr>
            <w:tcW w:w="709" w:type="dxa"/>
            <w:shd w:val="clear" w:color="auto" w:fill="CCFFFF"/>
            <w:vAlign w:val="center"/>
          </w:tcPr>
          <w:p w14:paraId="21D1FD3D" w14:textId="77777777" w:rsidR="00105F8E" w:rsidRPr="00105F8E" w:rsidRDefault="00105F8E" w:rsidP="0037377D">
            <w:pPr>
              <w:spacing w:line="288" w:lineRule="auto"/>
              <w:jc w:val="center"/>
              <w:rPr>
                <w:b/>
                <w:bCs/>
                <w:sz w:val="18"/>
                <w:szCs w:val="18"/>
              </w:rPr>
            </w:pPr>
            <w:r w:rsidRPr="00105F8E">
              <w:rPr>
                <w:rFonts w:hint="eastAsia"/>
                <w:b/>
                <w:bCs/>
                <w:sz w:val="18"/>
                <w:szCs w:val="18"/>
              </w:rPr>
              <w:t>８月</w:t>
            </w:r>
          </w:p>
        </w:tc>
        <w:tc>
          <w:tcPr>
            <w:tcW w:w="709" w:type="dxa"/>
            <w:shd w:val="clear" w:color="auto" w:fill="CCFFFF"/>
            <w:vAlign w:val="center"/>
          </w:tcPr>
          <w:p w14:paraId="0FECC942" w14:textId="77777777" w:rsidR="00105F8E" w:rsidRPr="00105F8E" w:rsidRDefault="00105F8E" w:rsidP="0037377D">
            <w:pPr>
              <w:spacing w:line="288" w:lineRule="auto"/>
              <w:jc w:val="center"/>
              <w:rPr>
                <w:b/>
                <w:bCs/>
                <w:sz w:val="18"/>
                <w:szCs w:val="18"/>
              </w:rPr>
            </w:pPr>
            <w:r w:rsidRPr="00105F8E">
              <w:rPr>
                <w:rFonts w:hint="eastAsia"/>
                <w:b/>
                <w:bCs/>
                <w:sz w:val="18"/>
                <w:szCs w:val="18"/>
              </w:rPr>
              <w:t>９月</w:t>
            </w:r>
          </w:p>
        </w:tc>
        <w:tc>
          <w:tcPr>
            <w:tcW w:w="708" w:type="dxa"/>
            <w:shd w:val="clear" w:color="auto" w:fill="CCFFFF"/>
            <w:vAlign w:val="center"/>
          </w:tcPr>
          <w:p w14:paraId="09F19005" w14:textId="77777777" w:rsidR="00105F8E" w:rsidRPr="00105F8E" w:rsidRDefault="00105F8E" w:rsidP="0037377D">
            <w:pPr>
              <w:spacing w:line="288" w:lineRule="auto"/>
              <w:jc w:val="center"/>
              <w:rPr>
                <w:b/>
                <w:bCs/>
                <w:sz w:val="18"/>
                <w:szCs w:val="18"/>
              </w:rPr>
            </w:pPr>
            <w:r w:rsidRPr="00105F8E">
              <w:rPr>
                <w:rFonts w:hint="eastAsia"/>
                <w:b/>
                <w:bCs/>
                <w:sz w:val="18"/>
                <w:szCs w:val="18"/>
              </w:rPr>
              <w:t>10</w:t>
            </w:r>
            <w:r w:rsidRPr="00105F8E">
              <w:rPr>
                <w:rFonts w:hint="eastAsia"/>
                <w:b/>
                <w:bCs/>
                <w:sz w:val="18"/>
                <w:szCs w:val="18"/>
              </w:rPr>
              <w:t>月</w:t>
            </w:r>
          </w:p>
        </w:tc>
        <w:tc>
          <w:tcPr>
            <w:tcW w:w="709" w:type="dxa"/>
            <w:shd w:val="clear" w:color="auto" w:fill="CCFFFF"/>
            <w:vAlign w:val="center"/>
          </w:tcPr>
          <w:p w14:paraId="132EB549" w14:textId="77777777" w:rsidR="00105F8E" w:rsidRPr="00105F8E" w:rsidRDefault="00105F8E" w:rsidP="0037377D">
            <w:pPr>
              <w:spacing w:line="288" w:lineRule="auto"/>
              <w:jc w:val="center"/>
              <w:rPr>
                <w:b/>
                <w:bCs/>
                <w:sz w:val="18"/>
                <w:szCs w:val="18"/>
              </w:rPr>
            </w:pPr>
            <w:r w:rsidRPr="00105F8E">
              <w:rPr>
                <w:rFonts w:hint="eastAsia"/>
                <w:b/>
                <w:bCs/>
                <w:sz w:val="18"/>
                <w:szCs w:val="18"/>
              </w:rPr>
              <w:t>11</w:t>
            </w:r>
            <w:r w:rsidRPr="00105F8E">
              <w:rPr>
                <w:rFonts w:hint="eastAsia"/>
                <w:b/>
                <w:bCs/>
                <w:sz w:val="18"/>
                <w:szCs w:val="18"/>
              </w:rPr>
              <w:t>月</w:t>
            </w:r>
          </w:p>
        </w:tc>
        <w:tc>
          <w:tcPr>
            <w:tcW w:w="709" w:type="dxa"/>
            <w:shd w:val="clear" w:color="auto" w:fill="CCFFFF"/>
            <w:vAlign w:val="center"/>
          </w:tcPr>
          <w:p w14:paraId="01ED5E1B" w14:textId="77777777" w:rsidR="00105F8E" w:rsidRPr="00105F8E" w:rsidRDefault="00105F8E" w:rsidP="0037377D">
            <w:pPr>
              <w:spacing w:line="288" w:lineRule="auto"/>
              <w:jc w:val="center"/>
              <w:rPr>
                <w:b/>
                <w:bCs/>
                <w:sz w:val="18"/>
                <w:szCs w:val="18"/>
              </w:rPr>
            </w:pPr>
            <w:r w:rsidRPr="00105F8E">
              <w:rPr>
                <w:rFonts w:hint="eastAsia"/>
                <w:b/>
                <w:bCs/>
                <w:sz w:val="18"/>
                <w:szCs w:val="18"/>
              </w:rPr>
              <w:t>12</w:t>
            </w:r>
            <w:r w:rsidRPr="00105F8E">
              <w:rPr>
                <w:rFonts w:hint="eastAsia"/>
                <w:b/>
                <w:bCs/>
                <w:sz w:val="18"/>
                <w:szCs w:val="18"/>
              </w:rPr>
              <w:t>月</w:t>
            </w:r>
          </w:p>
        </w:tc>
        <w:tc>
          <w:tcPr>
            <w:tcW w:w="850" w:type="dxa"/>
            <w:shd w:val="clear" w:color="auto" w:fill="CCFFFF"/>
          </w:tcPr>
          <w:p w14:paraId="0A3FE836" w14:textId="173E6859" w:rsidR="00105F8E" w:rsidRPr="00105F8E" w:rsidRDefault="00105F8E" w:rsidP="0037377D">
            <w:pPr>
              <w:spacing w:line="288" w:lineRule="auto"/>
              <w:jc w:val="center"/>
              <w:rPr>
                <w:b/>
                <w:bCs/>
                <w:sz w:val="18"/>
                <w:szCs w:val="18"/>
              </w:rPr>
            </w:pPr>
            <w:r w:rsidRPr="00105F8E">
              <w:rPr>
                <w:rFonts w:hint="eastAsia"/>
                <w:b/>
                <w:bCs/>
                <w:sz w:val="18"/>
                <w:szCs w:val="18"/>
              </w:rPr>
              <w:t>Ｒ８</w:t>
            </w:r>
            <w:r w:rsidRPr="00105F8E">
              <w:rPr>
                <w:b/>
                <w:bCs/>
                <w:sz w:val="18"/>
                <w:szCs w:val="18"/>
              </w:rPr>
              <w:t>年</w:t>
            </w:r>
            <w:r w:rsidRPr="00105F8E">
              <w:rPr>
                <w:b/>
                <w:bCs/>
                <w:sz w:val="18"/>
                <w:szCs w:val="18"/>
              </w:rPr>
              <w:br/>
            </w:r>
            <w:r w:rsidRPr="00105F8E">
              <w:rPr>
                <w:rFonts w:hint="eastAsia"/>
                <w:b/>
                <w:bCs/>
                <w:sz w:val="18"/>
                <w:szCs w:val="18"/>
              </w:rPr>
              <w:t>１月</w:t>
            </w:r>
          </w:p>
        </w:tc>
        <w:tc>
          <w:tcPr>
            <w:tcW w:w="710" w:type="dxa"/>
            <w:shd w:val="clear" w:color="auto" w:fill="CCFFFF"/>
            <w:vAlign w:val="center"/>
          </w:tcPr>
          <w:p w14:paraId="50BC0E26" w14:textId="77777777" w:rsidR="00105F8E" w:rsidRPr="00105F8E" w:rsidRDefault="00105F8E" w:rsidP="0037377D">
            <w:pPr>
              <w:spacing w:line="288" w:lineRule="auto"/>
              <w:jc w:val="center"/>
              <w:rPr>
                <w:b/>
                <w:bCs/>
                <w:sz w:val="18"/>
                <w:szCs w:val="18"/>
              </w:rPr>
            </w:pPr>
            <w:r w:rsidRPr="00105F8E">
              <w:rPr>
                <w:rFonts w:hint="eastAsia"/>
                <w:b/>
                <w:bCs/>
                <w:sz w:val="18"/>
                <w:szCs w:val="18"/>
              </w:rPr>
              <w:t>２月</w:t>
            </w:r>
          </w:p>
        </w:tc>
        <w:tc>
          <w:tcPr>
            <w:tcW w:w="993" w:type="dxa"/>
            <w:shd w:val="clear" w:color="auto" w:fill="CCFFFF"/>
            <w:vAlign w:val="center"/>
          </w:tcPr>
          <w:p w14:paraId="5977B0EB" w14:textId="77777777" w:rsidR="00105F8E" w:rsidRPr="00105F8E" w:rsidRDefault="00105F8E" w:rsidP="0037377D">
            <w:pPr>
              <w:spacing w:line="288" w:lineRule="auto"/>
              <w:jc w:val="center"/>
              <w:rPr>
                <w:b/>
                <w:bCs/>
                <w:sz w:val="18"/>
                <w:szCs w:val="18"/>
              </w:rPr>
            </w:pPr>
            <w:r w:rsidRPr="00105F8E">
              <w:rPr>
                <w:rFonts w:hint="eastAsia"/>
                <w:b/>
                <w:bCs/>
                <w:sz w:val="18"/>
                <w:szCs w:val="18"/>
              </w:rPr>
              <w:t>３月</w:t>
            </w:r>
          </w:p>
        </w:tc>
      </w:tr>
      <w:tr w:rsidR="00105F8E" w:rsidRPr="000B71B9" w14:paraId="24166877" w14:textId="77777777" w:rsidTr="006A571A">
        <w:trPr>
          <w:cantSplit/>
          <w:trHeight w:val="2445"/>
        </w:trPr>
        <w:tc>
          <w:tcPr>
            <w:tcW w:w="735" w:type="dxa"/>
          </w:tcPr>
          <w:p w14:paraId="0C86C8EF" w14:textId="6A8C0D0E" w:rsidR="00105F8E" w:rsidRPr="000B71B9" w:rsidRDefault="00105F8E" w:rsidP="0037377D">
            <w:pPr>
              <w:spacing w:line="288" w:lineRule="auto"/>
              <w:rPr>
                <w:bCs/>
                <w:noProof/>
                <w:szCs w:val="21"/>
              </w:rPr>
            </w:pPr>
          </w:p>
        </w:tc>
        <w:tc>
          <w:tcPr>
            <w:tcW w:w="685" w:type="dxa"/>
          </w:tcPr>
          <w:p w14:paraId="29D74374" w14:textId="77777777" w:rsidR="00105F8E" w:rsidRPr="000B71B9" w:rsidRDefault="00105F8E" w:rsidP="0037377D">
            <w:pPr>
              <w:spacing w:line="288" w:lineRule="auto"/>
              <w:rPr>
                <w:bCs/>
                <w:noProof/>
                <w:szCs w:val="21"/>
              </w:rPr>
            </w:pPr>
          </w:p>
        </w:tc>
        <w:tc>
          <w:tcPr>
            <w:tcW w:w="708" w:type="dxa"/>
          </w:tcPr>
          <w:p w14:paraId="42438FAF" w14:textId="19DDD36A" w:rsidR="00105F8E" w:rsidRPr="000B71B9" w:rsidRDefault="006032D4" w:rsidP="0037377D">
            <w:pPr>
              <w:spacing w:line="288" w:lineRule="auto"/>
              <w:rPr>
                <w:bCs/>
                <w:noProof/>
                <w:szCs w:val="21"/>
              </w:rPr>
            </w:pPr>
            <w:r w:rsidRPr="000B71B9">
              <w:rPr>
                <w:rFonts w:hint="eastAsia"/>
                <w:bCs/>
                <w:noProof/>
                <w:szCs w:val="21"/>
              </w:rPr>
              <mc:AlternateContent>
                <mc:Choice Requires="wps">
                  <w:drawing>
                    <wp:anchor distT="0" distB="0" distL="114300" distR="114300" simplePos="0" relativeHeight="251661312" behindDoc="0" locked="0" layoutInCell="1" allowOverlap="1" wp14:anchorId="0AB25282" wp14:editId="4D7382F1">
                      <wp:simplePos x="0" y="0"/>
                      <wp:positionH relativeFrom="column">
                        <wp:posOffset>34290</wp:posOffset>
                      </wp:positionH>
                      <wp:positionV relativeFrom="paragraph">
                        <wp:posOffset>81280</wp:posOffset>
                      </wp:positionV>
                      <wp:extent cx="781050" cy="581025"/>
                      <wp:effectExtent l="0" t="0" r="38100" b="28575"/>
                      <wp:wrapNone/>
                      <wp:docPr id="12" name="ホームベース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581025"/>
                              </a:xfrm>
                              <a:prstGeom prst="homePlate">
                                <a:avLst>
                                  <a:gd name="adj" fmla="val 17411"/>
                                </a:avLst>
                              </a:prstGeom>
                              <a:solidFill>
                                <a:srgbClr val="FFFFFF"/>
                              </a:solidFill>
                              <a:ln w="9525">
                                <a:solidFill>
                                  <a:srgbClr val="000000"/>
                                </a:solidFill>
                                <a:miter lim="800000"/>
                                <a:headEnd/>
                                <a:tailEnd/>
                              </a:ln>
                            </wps:spPr>
                            <wps:txbx>
                              <w:txbxContent>
                                <w:p w14:paraId="479DE235" w14:textId="77777777" w:rsidR="00817192" w:rsidRDefault="00105F8E" w:rsidP="00105F8E">
                                  <w:pPr>
                                    <w:jc w:val="center"/>
                                    <w:rPr>
                                      <w:sz w:val="18"/>
                                      <w:szCs w:val="18"/>
                                    </w:rPr>
                                  </w:pPr>
                                  <w:r w:rsidRPr="008C4D45">
                                    <w:rPr>
                                      <w:rFonts w:hint="eastAsia"/>
                                      <w:sz w:val="18"/>
                                      <w:szCs w:val="18"/>
                                    </w:rPr>
                                    <w:t>委託業者</w:t>
                                  </w:r>
                                </w:p>
                                <w:p w14:paraId="34159283" w14:textId="7B852C42" w:rsidR="00105F8E" w:rsidRPr="008C4D45" w:rsidRDefault="00817192" w:rsidP="00105F8E">
                                  <w:pPr>
                                    <w:jc w:val="center"/>
                                    <w:rPr>
                                      <w:sz w:val="18"/>
                                      <w:szCs w:val="18"/>
                                    </w:rPr>
                                  </w:pPr>
                                  <w:r>
                                    <w:rPr>
                                      <w:rFonts w:hint="eastAsia"/>
                                      <w:sz w:val="18"/>
                                      <w:szCs w:val="18"/>
                                    </w:rPr>
                                    <w:t>入札・</w:t>
                                  </w:r>
                                  <w:r w:rsidR="00105F8E" w:rsidRPr="008C4D45">
                                    <w:rPr>
                                      <w:rFonts w:hint="eastAsia"/>
                                      <w:sz w:val="18"/>
                                      <w:szCs w:val="18"/>
                                    </w:rPr>
                                    <w:t>契約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2528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12" o:spid="_x0000_s1026" type="#_x0000_t15" style="position:absolute;left:0;text-align:left;margin-left:2.7pt;margin-top:6.4pt;width:6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" adj="18802">
                      <v:textbox inset="5.85pt,.7pt,5.85pt,.7pt">
                        <w:txbxContent>
                          <w:p w14:paraId="479DE235" w14:textId="77777777" w:rsidR="00817192" w:rsidRDefault="00105F8E" w:rsidP="00105F8E">
                            <w:pPr>
                              <w:jc w:val="center"/>
                              <w:rPr>
                                <w:sz w:val="18"/>
                                <w:szCs w:val="18"/>
                              </w:rPr>
                            </w:pPr>
                            <w:r w:rsidRPr="008C4D45">
                              <w:rPr>
                                <w:rFonts w:hint="eastAsia"/>
                                <w:sz w:val="18"/>
                                <w:szCs w:val="18"/>
                              </w:rPr>
                              <w:t>委託業者</w:t>
                            </w:r>
                          </w:p>
                          <w:p w14:paraId="34159283" w14:textId="7B852C42" w:rsidR="00105F8E" w:rsidRPr="008C4D45" w:rsidRDefault="00817192" w:rsidP="00105F8E">
                            <w:pPr>
                              <w:jc w:val="center"/>
                              <w:rPr>
                                <w:sz w:val="18"/>
                                <w:szCs w:val="18"/>
                              </w:rPr>
                            </w:pPr>
                            <w:r>
                              <w:rPr>
                                <w:rFonts w:hint="eastAsia"/>
                                <w:sz w:val="18"/>
                                <w:szCs w:val="18"/>
                              </w:rPr>
                              <w:t>入札・</w:t>
                            </w:r>
                            <w:r w:rsidR="00105F8E" w:rsidRPr="008C4D45">
                              <w:rPr>
                                <w:rFonts w:hint="eastAsia"/>
                                <w:sz w:val="18"/>
                                <w:szCs w:val="18"/>
                              </w:rPr>
                              <w:t>契約</w:t>
                            </w:r>
                          </w:p>
                        </w:txbxContent>
                      </v:textbox>
                    </v:shape>
                  </w:pict>
                </mc:Fallback>
              </mc:AlternateContent>
            </w:r>
          </w:p>
        </w:tc>
        <w:tc>
          <w:tcPr>
            <w:tcW w:w="709" w:type="dxa"/>
          </w:tcPr>
          <w:p w14:paraId="34EBFE8C" w14:textId="77777777" w:rsidR="00105F8E" w:rsidRPr="000B71B9" w:rsidRDefault="00105F8E" w:rsidP="0037377D">
            <w:pPr>
              <w:spacing w:line="288" w:lineRule="auto"/>
              <w:rPr>
                <w:bCs/>
                <w:szCs w:val="21"/>
              </w:rPr>
            </w:pPr>
            <w:r w:rsidRPr="000B71B9">
              <w:rPr>
                <w:rFonts w:hint="eastAsia"/>
                <w:bCs/>
                <w:noProof/>
                <w:szCs w:val="21"/>
              </w:rPr>
              <mc:AlternateContent>
                <mc:Choice Requires="wps">
                  <w:drawing>
                    <wp:anchor distT="0" distB="0" distL="114300" distR="114300" simplePos="0" relativeHeight="251660288" behindDoc="0" locked="0" layoutInCell="1" allowOverlap="1" wp14:anchorId="7810795C" wp14:editId="2E15276F">
                      <wp:simplePos x="0" y="0"/>
                      <wp:positionH relativeFrom="column">
                        <wp:posOffset>422910</wp:posOffset>
                      </wp:positionH>
                      <wp:positionV relativeFrom="paragraph">
                        <wp:posOffset>186055</wp:posOffset>
                      </wp:positionV>
                      <wp:extent cx="2710815" cy="379730"/>
                      <wp:effectExtent l="0" t="0" r="32385" b="20320"/>
                      <wp:wrapNone/>
                      <wp:docPr id="10" name="ホームベース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0815" cy="379730"/>
                              </a:xfrm>
                              <a:prstGeom prst="homePlate">
                                <a:avLst>
                                  <a:gd name="adj" fmla="val 51255"/>
                                </a:avLst>
                              </a:prstGeom>
                              <a:solidFill>
                                <a:srgbClr val="FFFFFF"/>
                              </a:solidFill>
                              <a:ln w="9525">
                                <a:solidFill>
                                  <a:srgbClr val="000000"/>
                                </a:solidFill>
                                <a:miter lim="800000"/>
                                <a:headEnd/>
                                <a:tailEnd/>
                              </a:ln>
                            </wps:spPr>
                            <wps:txbx>
                              <w:txbxContent>
                                <w:p w14:paraId="06EB89E3" w14:textId="77777777" w:rsidR="00105F8E" w:rsidRPr="005C41A7" w:rsidRDefault="00105F8E" w:rsidP="00105F8E">
                                  <w:pPr>
                                    <w:jc w:val="center"/>
                                  </w:pPr>
                                  <w:r>
                                    <w:rPr>
                                      <w:rFonts w:hint="eastAsia"/>
                                    </w:rPr>
                                    <w:t>システム設計・開発</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10795C" id="ホームベース 10" o:spid="_x0000_s1027" type="#_x0000_t15" style="position:absolute;left:0;text-align:left;margin-left:33.3pt;margin-top:14.65pt;width:213.45pt;height:2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" adj="20049">
                      <v:textbox inset="5.85pt,.7pt,5.85pt,.7pt">
                        <w:txbxContent>
                          <w:p w14:paraId="06EB89E3" w14:textId="77777777" w:rsidR="00105F8E" w:rsidRPr="005C41A7" w:rsidRDefault="00105F8E" w:rsidP="00105F8E">
                            <w:pPr>
                              <w:jc w:val="center"/>
                            </w:pPr>
                            <w:r>
                              <w:rPr>
                                <w:rFonts w:hint="eastAsia"/>
                              </w:rPr>
                              <w:t>システム設計・開発</w:t>
                            </w:r>
                          </w:p>
                        </w:txbxContent>
                      </v:textbox>
                    </v:shape>
                  </w:pict>
                </mc:Fallback>
              </mc:AlternateContent>
            </w:r>
          </w:p>
        </w:tc>
        <w:tc>
          <w:tcPr>
            <w:tcW w:w="709" w:type="dxa"/>
          </w:tcPr>
          <w:p w14:paraId="5C910FC2" w14:textId="77777777" w:rsidR="00105F8E" w:rsidRPr="000B71B9" w:rsidRDefault="00105F8E" w:rsidP="0037377D">
            <w:pPr>
              <w:spacing w:line="288" w:lineRule="auto"/>
              <w:rPr>
                <w:bCs/>
                <w:szCs w:val="21"/>
              </w:rPr>
            </w:pPr>
          </w:p>
        </w:tc>
        <w:tc>
          <w:tcPr>
            <w:tcW w:w="709" w:type="dxa"/>
          </w:tcPr>
          <w:p w14:paraId="44166995" w14:textId="77777777" w:rsidR="00105F8E" w:rsidRPr="000B71B9" w:rsidRDefault="00105F8E" w:rsidP="0037377D">
            <w:pPr>
              <w:spacing w:line="288" w:lineRule="auto"/>
              <w:rPr>
                <w:bCs/>
                <w:szCs w:val="21"/>
              </w:rPr>
            </w:pPr>
          </w:p>
        </w:tc>
        <w:tc>
          <w:tcPr>
            <w:tcW w:w="708" w:type="dxa"/>
          </w:tcPr>
          <w:p w14:paraId="2ADD4662" w14:textId="734CEFC8" w:rsidR="00105F8E" w:rsidRPr="000B71B9" w:rsidRDefault="00105F8E" w:rsidP="0037377D">
            <w:pPr>
              <w:spacing w:line="288" w:lineRule="auto"/>
              <w:rPr>
                <w:bCs/>
                <w:szCs w:val="21"/>
              </w:rPr>
            </w:pPr>
          </w:p>
        </w:tc>
        <w:tc>
          <w:tcPr>
            <w:tcW w:w="709" w:type="dxa"/>
          </w:tcPr>
          <w:p w14:paraId="05E1DB7F" w14:textId="6997B4DA" w:rsidR="00105F8E" w:rsidRPr="000B71B9" w:rsidRDefault="00105F8E" w:rsidP="0037377D">
            <w:pPr>
              <w:spacing w:line="288" w:lineRule="auto"/>
              <w:rPr>
                <w:bCs/>
                <w:szCs w:val="21"/>
              </w:rPr>
            </w:pPr>
            <w:r w:rsidRPr="000B71B9">
              <w:rPr>
                <w:rFonts w:hint="eastAsia"/>
                <w:bCs/>
                <w:noProof/>
                <w:szCs w:val="21"/>
              </w:rPr>
              <mc:AlternateContent>
                <mc:Choice Requires="wps">
                  <w:drawing>
                    <wp:anchor distT="0" distB="0" distL="114300" distR="114300" simplePos="0" relativeHeight="251662336" behindDoc="0" locked="0" layoutInCell="1" allowOverlap="1" wp14:anchorId="22981645" wp14:editId="7B1FDDD7">
                      <wp:simplePos x="0" y="0"/>
                      <wp:positionH relativeFrom="column">
                        <wp:posOffset>89535</wp:posOffset>
                      </wp:positionH>
                      <wp:positionV relativeFrom="paragraph">
                        <wp:posOffset>633730</wp:posOffset>
                      </wp:positionV>
                      <wp:extent cx="685800" cy="428625"/>
                      <wp:effectExtent l="0" t="0" r="38100" b="28575"/>
                      <wp:wrapNone/>
                      <wp:docPr id="9" name="ホームベース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28625"/>
                              </a:xfrm>
                              <a:prstGeom prst="homePlate">
                                <a:avLst>
                                  <a:gd name="adj" fmla="val 39208"/>
                                </a:avLst>
                              </a:prstGeom>
                              <a:solidFill>
                                <a:srgbClr val="FFFFFF"/>
                              </a:solidFill>
                              <a:ln w="9525">
                                <a:solidFill>
                                  <a:srgbClr val="000000"/>
                                </a:solidFill>
                                <a:miter lim="800000"/>
                                <a:headEnd/>
                                <a:tailEnd/>
                              </a:ln>
                            </wps:spPr>
                            <wps:txbx>
                              <w:txbxContent>
                                <w:p w14:paraId="7652851B" w14:textId="77777777" w:rsidR="00105F8E" w:rsidRPr="00105F8E" w:rsidRDefault="00105F8E" w:rsidP="00105F8E">
                                  <w:pPr>
                                    <w:spacing w:line="160" w:lineRule="atLeast"/>
                                    <w:jc w:val="center"/>
                                    <w:rPr>
                                      <w:sz w:val="16"/>
                                      <w:szCs w:val="16"/>
                                    </w:rPr>
                                  </w:pPr>
                                  <w:r w:rsidRPr="00105F8E">
                                    <w:rPr>
                                      <w:rFonts w:hint="eastAsia"/>
                                      <w:sz w:val="16"/>
                                      <w:szCs w:val="16"/>
                                    </w:rPr>
                                    <w:t>データ</w:t>
                                  </w:r>
                                </w:p>
                                <w:p w14:paraId="56C94E66" w14:textId="77777777" w:rsidR="00105F8E" w:rsidRPr="00CC3F60" w:rsidRDefault="00105F8E" w:rsidP="00105F8E">
                                  <w:pPr>
                                    <w:spacing w:line="160" w:lineRule="atLeast"/>
                                    <w:jc w:val="center"/>
                                    <w:rPr>
                                      <w:sz w:val="16"/>
                                      <w:szCs w:val="16"/>
                                    </w:rPr>
                                  </w:pPr>
                                  <w:r w:rsidRPr="00105F8E">
                                    <w:rPr>
                                      <w:rFonts w:hint="eastAsia"/>
                                      <w:sz w:val="12"/>
                                      <w:szCs w:val="12"/>
                                    </w:rPr>
                                    <w:t>セットアップ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981645" id="ホームベース 9" o:spid="_x0000_s1028" type="#_x0000_t15" style="position:absolute;left:0;text-align:left;margin-left:7.05pt;margin-top:49.9pt;width:54pt;height: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" adj="16307">
                      <v:textbox inset="5.85pt,.7pt,5.85pt,.7pt">
                        <w:txbxContent>
                          <w:p w14:paraId="7652851B" w14:textId="77777777" w:rsidR="00105F8E" w:rsidRPr="00105F8E" w:rsidRDefault="00105F8E" w:rsidP="00105F8E">
                            <w:pPr>
                              <w:spacing w:line="160" w:lineRule="atLeast"/>
                              <w:jc w:val="center"/>
                              <w:rPr>
                                <w:sz w:val="16"/>
                                <w:szCs w:val="16"/>
                              </w:rPr>
                            </w:pPr>
                            <w:r w:rsidRPr="00105F8E">
                              <w:rPr>
                                <w:rFonts w:hint="eastAsia"/>
                                <w:sz w:val="16"/>
                                <w:szCs w:val="16"/>
                              </w:rPr>
                              <w:t>データ</w:t>
                            </w:r>
                          </w:p>
                          <w:p w14:paraId="56C94E66" w14:textId="77777777" w:rsidR="00105F8E" w:rsidRPr="00CC3F60" w:rsidRDefault="00105F8E" w:rsidP="00105F8E">
                            <w:pPr>
                              <w:spacing w:line="160" w:lineRule="atLeast"/>
                              <w:jc w:val="center"/>
                              <w:rPr>
                                <w:sz w:val="16"/>
                                <w:szCs w:val="16"/>
                              </w:rPr>
                            </w:pPr>
                            <w:r w:rsidRPr="00105F8E">
                              <w:rPr>
                                <w:rFonts w:hint="eastAsia"/>
                                <w:sz w:val="12"/>
                                <w:szCs w:val="12"/>
                              </w:rPr>
                              <w:t>セットアップ</w:t>
                            </w:r>
                          </w:p>
                        </w:txbxContent>
                      </v:textbox>
                    </v:shape>
                  </w:pict>
                </mc:Fallback>
              </mc:AlternateContent>
            </w:r>
          </w:p>
        </w:tc>
        <w:tc>
          <w:tcPr>
            <w:tcW w:w="709" w:type="dxa"/>
          </w:tcPr>
          <w:p w14:paraId="44AE4BF6" w14:textId="0E5991FE" w:rsidR="00105F8E" w:rsidRPr="000B71B9" w:rsidRDefault="00105F8E" w:rsidP="0037377D">
            <w:pPr>
              <w:spacing w:line="288" w:lineRule="auto"/>
              <w:rPr>
                <w:bCs/>
                <w:szCs w:val="21"/>
              </w:rPr>
            </w:pPr>
            <w:r w:rsidRPr="000B71B9">
              <w:rPr>
                <w:rFonts w:hint="eastAsia"/>
                <w:bCs/>
                <w:noProof/>
                <w:szCs w:val="21"/>
              </w:rPr>
              <mc:AlternateContent>
                <mc:Choice Requires="wps">
                  <w:drawing>
                    <wp:anchor distT="0" distB="0" distL="114300" distR="114300" simplePos="0" relativeHeight="251664384" behindDoc="0" locked="0" layoutInCell="1" allowOverlap="1" wp14:anchorId="6292266F" wp14:editId="051B0A00">
                      <wp:simplePos x="0" y="0"/>
                      <wp:positionH relativeFrom="column">
                        <wp:posOffset>344170</wp:posOffset>
                      </wp:positionH>
                      <wp:positionV relativeFrom="paragraph">
                        <wp:posOffset>633730</wp:posOffset>
                      </wp:positionV>
                      <wp:extent cx="561975" cy="457200"/>
                      <wp:effectExtent l="0" t="0" r="47625" b="19050"/>
                      <wp:wrapNone/>
                      <wp:docPr id="2" name="ホームベース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homePlate">
                                <a:avLst>
                                  <a:gd name="adj" fmla="val 39208"/>
                                </a:avLst>
                              </a:prstGeom>
                              <a:solidFill>
                                <a:srgbClr val="FFFFFF"/>
                              </a:solidFill>
                              <a:ln w="9525">
                                <a:solidFill>
                                  <a:srgbClr val="000000"/>
                                </a:solidFill>
                                <a:miter lim="800000"/>
                                <a:headEnd/>
                                <a:tailEnd/>
                              </a:ln>
                            </wps:spPr>
                            <wps:txbx>
                              <w:txbxContent>
                                <w:p w14:paraId="71CB1F6F" w14:textId="77777777" w:rsidR="00105F8E" w:rsidRPr="00CC3F60" w:rsidRDefault="00105F8E" w:rsidP="00105F8E">
                                  <w:pPr>
                                    <w:jc w:val="center"/>
                                    <w:rPr>
                                      <w:sz w:val="16"/>
                                      <w:szCs w:val="16"/>
                                    </w:rPr>
                                  </w:pPr>
                                  <w:r w:rsidRPr="00CC3F60">
                                    <w:rPr>
                                      <w:rFonts w:hint="eastAsia"/>
                                      <w:sz w:val="16"/>
                                      <w:szCs w:val="16"/>
                                    </w:rPr>
                                    <w:t>市</w:t>
                                  </w:r>
                                  <w:r w:rsidRPr="00CC3F60">
                                    <w:rPr>
                                      <w:sz w:val="16"/>
                                      <w:szCs w:val="16"/>
                                    </w:rPr>
                                    <w:t>受入</w:t>
                                  </w:r>
                                  <w:r w:rsidRPr="00CC3F60">
                                    <w:rPr>
                                      <w:rFonts w:hint="eastAsia"/>
                                      <w:sz w:val="16"/>
                                      <w:szCs w:val="16"/>
                                    </w:rPr>
                                    <w:t>テスト</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92266F" id="ホームベース 2" o:spid="_x0000_s1029" type="#_x0000_t15" style="position:absolute;left:0;text-align:left;margin-left:27.1pt;margin-top:49.9pt;width:44.2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" adj="14710">
                      <v:textbox inset="5.85pt,.7pt,5.85pt,.7pt">
                        <w:txbxContent>
                          <w:p w14:paraId="71CB1F6F" w14:textId="77777777" w:rsidR="00105F8E" w:rsidRPr="00CC3F60" w:rsidRDefault="00105F8E" w:rsidP="00105F8E">
                            <w:pPr>
                              <w:jc w:val="center"/>
                              <w:rPr>
                                <w:sz w:val="16"/>
                                <w:szCs w:val="16"/>
                              </w:rPr>
                            </w:pPr>
                            <w:r w:rsidRPr="00CC3F60">
                              <w:rPr>
                                <w:rFonts w:hint="eastAsia"/>
                                <w:sz w:val="16"/>
                                <w:szCs w:val="16"/>
                              </w:rPr>
                              <w:t>市</w:t>
                            </w:r>
                            <w:r w:rsidRPr="00CC3F60">
                              <w:rPr>
                                <w:sz w:val="16"/>
                                <w:szCs w:val="16"/>
                              </w:rPr>
                              <w:t>受入</w:t>
                            </w:r>
                            <w:r w:rsidRPr="00CC3F60">
                              <w:rPr>
                                <w:rFonts w:hint="eastAsia"/>
                                <w:sz w:val="16"/>
                                <w:szCs w:val="16"/>
                              </w:rPr>
                              <w:t>テスト</w:t>
                            </w:r>
                          </w:p>
                        </w:txbxContent>
                      </v:textbox>
                    </v:shape>
                  </w:pict>
                </mc:Fallback>
              </mc:AlternateContent>
            </w:r>
          </w:p>
        </w:tc>
        <w:tc>
          <w:tcPr>
            <w:tcW w:w="850" w:type="dxa"/>
          </w:tcPr>
          <w:p w14:paraId="6DA4F860" w14:textId="18F9CA81" w:rsidR="00105F8E" w:rsidRPr="000B71B9" w:rsidRDefault="00105F8E" w:rsidP="0037377D">
            <w:pPr>
              <w:spacing w:line="288" w:lineRule="auto"/>
              <w:rPr>
                <w:bCs/>
                <w:szCs w:val="21"/>
              </w:rPr>
            </w:pPr>
            <w:r w:rsidRPr="000B71B9">
              <w:rPr>
                <w:rFonts w:hint="eastAsia"/>
                <w:bCs/>
                <w:noProof/>
                <w:szCs w:val="21"/>
              </w:rPr>
              <mc:AlternateContent>
                <mc:Choice Requires="wps">
                  <w:drawing>
                    <wp:anchor distT="0" distB="0" distL="114300" distR="114300" simplePos="0" relativeHeight="251663360" behindDoc="0" locked="0" layoutInCell="1" allowOverlap="1" wp14:anchorId="3E5DB7B9" wp14:editId="32C725E5">
                      <wp:simplePos x="0" y="0"/>
                      <wp:positionH relativeFrom="column">
                        <wp:posOffset>17780</wp:posOffset>
                      </wp:positionH>
                      <wp:positionV relativeFrom="paragraph">
                        <wp:posOffset>1148080</wp:posOffset>
                      </wp:positionV>
                      <wp:extent cx="415290" cy="271145"/>
                      <wp:effectExtent l="0" t="0" r="41910" b="14605"/>
                      <wp:wrapNone/>
                      <wp:docPr id="8" name="ホームベース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271145"/>
                              </a:xfrm>
                              <a:prstGeom prst="homePlate">
                                <a:avLst>
                                  <a:gd name="adj" fmla="val 16710"/>
                                </a:avLst>
                              </a:prstGeom>
                              <a:solidFill>
                                <a:srgbClr val="FFFFFF"/>
                              </a:solidFill>
                              <a:ln w="9525">
                                <a:solidFill>
                                  <a:srgbClr val="000000"/>
                                </a:solidFill>
                                <a:miter lim="800000"/>
                                <a:headEnd/>
                                <a:tailEnd/>
                              </a:ln>
                            </wps:spPr>
                            <wps:txbx>
                              <w:txbxContent>
                                <w:p w14:paraId="1834228E" w14:textId="77777777" w:rsidR="00105F8E" w:rsidRPr="00CC3F60" w:rsidRDefault="00105F8E" w:rsidP="00105F8E">
                                  <w:pPr>
                                    <w:jc w:val="center"/>
                                    <w:rPr>
                                      <w:sz w:val="16"/>
                                      <w:szCs w:val="16"/>
                                    </w:rPr>
                                  </w:pPr>
                                  <w:r w:rsidRPr="00CC3F60">
                                    <w:rPr>
                                      <w:rFonts w:hint="eastAsia"/>
                                      <w:sz w:val="16"/>
                                      <w:szCs w:val="16"/>
                                    </w:rPr>
                                    <w:t>研修</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5DB7B9" id="ホームベース 8" o:spid="_x0000_s1030" type="#_x0000_t15" style="position:absolute;left:0;text-align:left;margin-left:1.4pt;margin-top:90.4pt;width:32.7pt;height:2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" adj="19243">
                      <v:textbox inset="5.85pt,.7pt,5.85pt,.7pt">
                        <w:txbxContent>
                          <w:p w14:paraId="1834228E" w14:textId="77777777" w:rsidR="00105F8E" w:rsidRPr="00CC3F60" w:rsidRDefault="00105F8E" w:rsidP="00105F8E">
                            <w:pPr>
                              <w:jc w:val="center"/>
                              <w:rPr>
                                <w:sz w:val="16"/>
                                <w:szCs w:val="16"/>
                              </w:rPr>
                            </w:pPr>
                            <w:r w:rsidRPr="00CC3F60">
                              <w:rPr>
                                <w:rFonts w:hint="eastAsia"/>
                                <w:sz w:val="16"/>
                                <w:szCs w:val="16"/>
                              </w:rPr>
                              <w:t>研修</w:t>
                            </w:r>
                          </w:p>
                        </w:txbxContent>
                      </v:textbox>
                    </v:shape>
                  </w:pict>
                </mc:Fallback>
              </mc:AlternateContent>
            </w:r>
          </w:p>
        </w:tc>
        <w:tc>
          <w:tcPr>
            <w:tcW w:w="710" w:type="dxa"/>
          </w:tcPr>
          <w:p w14:paraId="6CD97D2C" w14:textId="0A03EE51" w:rsidR="00105F8E" w:rsidRPr="000B71B9" w:rsidRDefault="00105F8E" w:rsidP="0037377D">
            <w:pPr>
              <w:spacing w:line="288" w:lineRule="auto"/>
              <w:rPr>
                <w:bCs/>
                <w:noProof/>
                <w:szCs w:val="21"/>
              </w:rPr>
            </w:pPr>
            <w:r w:rsidRPr="000B71B9">
              <w:rPr>
                <w:rFonts w:hint="eastAsia"/>
                <w:bCs/>
                <w:noProof/>
                <w:szCs w:val="21"/>
              </w:rPr>
              <mc:AlternateContent>
                <mc:Choice Requires="wps">
                  <w:drawing>
                    <wp:anchor distT="0" distB="0" distL="114300" distR="114300" simplePos="0" relativeHeight="251659264" behindDoc="0" locked="0" layoutInCell="1" allowOverlap="1" wp14:anchorId="43CEF94D" wp14:editId="3B854424">
                      <wp:simplePos x="0" y="0"/>
                      <wp:positionH relativeFrom="column">
                        <wp:posOffset>-55245</wp:posOffset>
                      </wp:positionH>
                      <wp:positionV relativeFrom="paragraph">
                        <wp:posOffset>128905</wp:posOffset>
                      </wp:positionV>
                      <wp:extent cx="476250" cy="1247775"/>
                      <wp:effectExtent l="0" t="0" r="38100" b="28575"/>
                      <wp:wrapNone/>
                      <wp:docPr id="7" name="ホームベース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1247775"/>
                              </a:xfrm>
                              <a:prstGeom prst="homePlate">
                                <a:avLst>
                                  <a:gd name="adj" fmla="val 12519"/>
                                </a:avLst>
                              </a:prstGeom>
                              <a:solidFill>
                                <a:srgbClr val="FFFFFF"/>
                              </a:solidFill>
                              <a:ln w="9525">
                                <a:solidFill>
                                  <a:srgbClr val="000000"/>
                                </a:solidFill>
                                <a:miter lim="800000"/>
                                <a:headEnd/>
                                <a:tailEnd/>
                              </a:ln>
                            </wps:spPr>
                            <wps:txbx>
                              <w:txbxContent>
                                <w:p w14:paraId="6BB803CB" w14:textId="77777777" w:rsidR="00105F8E" w:rsidRPr="00105F8E" w:rsidRDefault="00105F8E" w:rsidP="00105F8E">
                                  <w:pPr>
                                    <w:rPr>
                                      <w:sz w:val="22"/>
                                    </w:rPr>
                                  </w:pPr>
                                  <w:r w:rsidRPr="00105F8E">
                                    <w:rPr>
                                      <w:rFonts w:hint="eastAsia"/>
                                      <w:sz w:val="22"/>
                                    </w:rPr>
                                    <w:t>本</w:t>
                                  </w:r>
                                </w:p>
                                <w:p w14:paraId="0D76807B" w14:textId="77777777" w:rsidR="00105F8E" w:rsidRPr="00105F8E" w:rsidRDefault="00105F8E" w:rsidP="00105F8E">
                                  <w:pPr>
                                    <w:rPr>
                                      <w:sz w:val="22"/>
                                    </w:rPr>
                                  </w:pPr>
                                  <w:r w:rsidRPr="00105F8E">
                                    <w:rPr>
                                      <w:rFonts w:hint="eastAsia"/>
                                      <w:sz w:val="22"/>
                                    </w:rPr>
                                    <w:t>稼</w:t>
                                  </w:r>
                                </w:p>
                                <w:p w14:paraId="162B9A5F" w14:textId="77777777" w:rsidR="00105F8E" w:rsidRPr="00105F8E" w:rsidRDefault="00105F8E" w:rsidP="00105F8E">
                                  <w:pPr>
                                    <w:rPr>
                                      <w:sz w:val="22"/>
                                    </w:rPr>
                                  </w:pPr>
                                  <w:r w:rsidRPr="00105F8E">
                                    <w:rPr>
                                      <w:rFonts w:hint="eastAsia"/>
                                      <w:sz w:val="22"/>
                                    </w:rPr>
                                    <w:t>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CEF94D" id="ホームベース 7" o:spid="_x0000_s1031" type="#_x0000_t15" style="position:absolute;left:0;text-align:left;margin-left:-4.35pt;margin-top:10.15pt;width:3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" adj="18896">
                      <v:textbox inset="5.85pt,.7pt,5.85pt,.7pt">
                        <w:txbxContent>
                          <w:p w14:paraId="6BB803CB" w14:textId="77777777" w:rsidR="00105F8E" w:rsidRPr="00105F8E" w:rsidRDefault="00105F8E" w:rsidP="00105F8E">
                            <w:pPr>
                              <w:rPr>
                                <w:sz w:val="22"/>
                              </w:rPr>
                            </w:pPr>
                            <w:r w:rsidRPr="00105F8E">
                              <w:rPr>
                                <w:rFonts w:hint="eastAsia"/>
                                <w:sz w:val="22"/>
                              </w:rPr>
                              <w:t>本</w:t>
                            </w:r>
                          </w:p>
                          <w:p w14:paraId="0D76807B" w14:textId="77777777" w:rsidR="00105F8E" w:rsidRPr="00105F8E" w:rsidRDefault="00105F8E" w:rsidP="00105F8E">
                            <w:pPr>
                              <w:rPr>
                                <w:sz w:val="22"/>
                              </w:rPr>
                            </w:pPr>
                            <w:r w:rsidRPr="00105F8E">
                              <w:rPr>
                                <w:rFonts w:hint="eastAsia"/>
                                <w:sz w:val="22"/>
                              </w:rPr>
                              <w:t>稼</w:t>
                            </w:r>
                          </w:p>
                          <w:p w14:paraId="162B9A5F" w14:textId="77777777" w:rsidR="00105F8E" w:rsidRPr="00105F8E" w:rsidRDefault="00105F8E" w:rsidP="00105F8E">
                            <w:pPr>
                              <w:rPr>
                                <w:sz w:val="22"/>
                              </w:rPr>
                            </w:pPr>
                            <w:r w:rsidRPr="00105F8E">
                              <w:rPr>
                                <w:rFonts w:hint="eastAsia"/>
                                <w:sz w:val="22"/>
                              </w:rPr>
                              <w:t>動</w:t>
                            </w:r>
                          </w:p>
                        </w:txbxContent>
                      </v:textbox>
                    </v:shape>
                  </w:pict>
                </mc:Fallback>
              </mc:AlternateContent>
            </w:r>
          </w:p>
        </w:tc>
        <w:tc>
          <w:tcPr>
            <w:tcW w:w="993" w:type="dxa"/>
            <w:textDirection w:val="tbRlV"/>
          </w:tcPr>
          <w:p w14:paraId="13E3BFA3" w14:textId="77777777" w:rsidR="006A571A" w:rsidRDefault="006A571A" w:rsidP="006A571A">
            <w:pPr>
              <w:spacing w:line="288" w:lineRule="auto"/>
              <w:ind w:left="113" w:right="113"/>
              <w:rPr>
                <w:bCs/>
                <w:sz w:val="22"/>
              </w:rPr>
            </w:pPr>
            <w:r w:rsidRPr="006A571A">
              <w:rPr>
                <w:rFonts w:hint="eastAsia"/>
                <w:bCs/>
                <w:sz w:val="22"/>
              </w:rPr>
              <w:t>国への実績報告の</w:t>
            </w:r>
          </w:p>
          <w:p w14:paraId="6EA3FC64" w14:textId="41311AF3" w:rsidR="00105F8E" w:rsidRPr="006A571A" w:rsidRDefault="006A571A" w:rsidP="006A571A">
            <w:pPr>
              <w:spacing w:line="288" w:lineRule="auto"/>
              <w:ind w:left="113" w:right="113"/>
              <w:rPr>
                <w:bCs/>
                <w:sz w:val="22"/>
              </w:rPr>
            </w:pPr>
            <w:r w:rsidRPr="006A571A">
              <w:rPr>
                <w:rFonts w:hint="eastAsia"/>
                <w:bCs/>
                <w:sz w:val="22"/>
              </w:rPr>
              <w:t>準備補助等</w:t>
            </w:r>
          </w:p>
        </w:tc>
      </w:tr>
    </w:tbl>
    <w:p w14:paraId="034FA531" w14:textId="77777777" w:rsidR="00A570D9" w:rsidRDefault="00A570D9" w:rsidP="0051400F">
      <w:pPr>
        <w:ind w:left="472" w:hangingChars="200" w:hanging="472"/>
        <w:rPr>
          <w:rFonts w:ascii="ＭＳ 明朝" w:hAnsi="ＭＳ 明朝"/>
          <w:color w:val="000000" w:themeColor="text1"/>
          <w:szCs w:val="24"/>
        </w:rPr>
      </w:pPr>
    </w:p>
    <w:p w14:paraId="4C336B3D" w14:textId="5A0A31C1" w:rsidR="0037371E" w:rsidRPr="00276A5C" w:rsidRDefault="0037371E" w:rsidP="0037371E">
      <w:pPr>
        <w:pStyle w:val="af0"/>
        <w:outlineLvl w:val="0"/>
      </w:pPr>
      <w:bookmarkStart w:id="8" w:name="_Toc138187319"/>
      <w:bookmarkStart w:id="9" w:name="_Toc145490602"/>
      <w:r>
        <w:rPr>
          <w:rFonts w:hint="eastAsia"/>
        </w:rPr>
        <w:lastRenderedPageBreak/>
        <w:t>６</w:t>
      </w:r>
      <w:r w:rsidRPr="00276A5C">
        <w:rPr>
          <w:rFonts w:hint="eastAsia"/>
        </w:rPr>
        <w:t xml:space="preserve">　</w:t>
      </w:r>
      <w:r>
        <w:rPr>
          <w:rFonts w:hint="eastAsia"/>
        </w:rPr>
        <w:t>受託条件</w:t>
      </w:r>
    </w:p>
    <w:p w14:paraId="6F51300D" w14:textId="748C04DE" w:rsidR="00554890" w:rsidRPr="003A44C0" w:rsidRDefault="0084268F" w:rsidP="00073034">
      <w:pPr>
        <w:pStyle w:val="af7"/>
        <w:ind w:left="0" w:firstLineChars="200" w:firstLine="472"/>
        <w:jc w:val="both"/>
        <w:rPr>
          <w:rFonts w:asciiTheme="minorEastAsia" w:eastAsiaTheme="minorEastAsia" w:hAnsiTheme="minorEastAsia"/>
          <w:sz w:val="24"/>
          <w:szCs w:val="24"/>
        </w:rPr>
      </w:pPr>
      <w:r>
        <w:rPr>
          <w:rFonts w:asciiTheme="minorEastAsia" w:eastAsiaTheme="minorEastAsia" w:hAnsiTheme="minorEastAsia" w:hint="eastAsia"/>
          <w:sz w:val="24"/>
          <w:szCs w:val="24"/>
        </w:rPr>
        <w:t>受注者</w:t>
      </w:r>
      <w:r w:rsidR="00A570D9" w:rsidRPr="003A44C0">
        <w:rPr>
          <w:rFonts w:asciiTheme="minorEastAsia" w:eastAsiaTheme="minorEastAsia" w:hAnsiTheme="minorEastAsia"/>
          <w:sz w:val="24"/>
          <w:szCs w:val="24"/>
        </w:rPr>
        <w:t>は以下の条件を満たすこと。</w:t>
      </w:r>
    </w:p>
    <w:p w14:paraId="0D7C5B8D" w14:textId="129848CC" w:rsidR="00A570D9" w:rsidRPr="003A44C0" w:rsidRDefault="00583AE8" w:rsidP="000C6CCF">
      <w:pPr>
        <w:pStyle w:val="af7"/>
        <w:ind w:leftChars="250" w:left="1139" w:right="244" w:hangingChars="200" w:hanging="548"/>
        <w:jc w:val="both"/>
        <w:rPr>
          <w:rFonts w:asciiTheme="minorEastAsia" w:eastAsiaTheme="minorEastAsia" w:hAnsiTheme="minorEastAsia"/>
          <w:color w:val="000000" w:themeColor="text1"/>
          <w:spacing w:val="-3"/>
          <w:sz w:val="24"/>
          <w:szCs w:val="24"/>
        </w:rPr>
      </w:pPr>
      <w:r>
        <w:rPr>
          <w:rFonts w:asciiTheme="minorEastAsia" w:eastAsiaTheme="minorEastAsia" w:hAnsiTheme="minorEastAsia" w:hint="eastAsia"/>
          <w:color w:val="000000" w:themeColor="text1"/>
          <w:spacing w:val="19"/>
          <w:sz w:val="24"/>
          <w:szCs w:val="24"/>
        </w:rPr>
        <w:t>ア</w:t>
      </w:r>
      <w:r w:rsidR="00A570D9" w:rsidRPr="003A44C0">
        <w:rPr>
          <w:rFonts w:asciiTheme="minorEastAsia" w:eastAsiaTheme="minorEastAsia" w:hAnsiTheme="minorEastAsia"/>
          <w:color w:val="000000" w:themeColor="text1"/>
          <w:spacing w:val="19"/>
          <w:sz w:val="24"/>
          <w:szCs w:val="24"/>
        </w:rPr>
        <w:t xml:space="preserve"> </w:t>
      </w:r>
      <w:r w:rsidR="00F96D31">
        <w:rPr>
          <w:rFonts w:asciiTheme="minorEastAsia" w:eastAsiaTheme="minorEastAsia" w:hAnsiTheme="minorEastAsia" w:hint="eastAsia"/>
          <w:color w:val="000000" w:themeColor="text1"/>
          <w:spacing w:val="19"/>
          <w:sz w:val="24"/>
          <w:szCs w:val="24"/>
        </w:rPr>
        <w:t>公告日から</w:t>
      </w:r>
      <w:r w:rsidR="00A570D9" w:rsidRPr="006748BB">
        <w:rPr>
          <w:rFonts w:asciiTheme="minorEastAsia" w:eastAsiaTheme="minorEastAsia" w:hAnsiTheme="minorEastAsia" w:hint="eastAsia"/>
          <w:color w:val="000000" w:themeColor="text1"/>
          <w:spacing w:val="19"/>
          <w:sz w:val="24"/>
          <w:szCs w:val="24"/>
        </w:rPr>
        <w:t>過去5年</w:t>
      </w:r>
      <w:r w:rsidR="00F96D31">
        <w:rPr>
          <w:rFonts w:asciiTheme="minorEastAsia" w:eastAsiaTheme="minorEastAsia" w:hAnsiTheme="minorEastAsia" w:hint="eastAsia"/>
          <w:color w:val="000000" w:themeColor="text1"/>
          <w:spacing w:val="19"/>
          <w:sz w:val="24"/>
          <w:szCs w:val="24"/>
        </w:rPr>
        <w:t>間</w:t>
      </w:r>
      <w:r w:rsidR="00A570D9" w:rsidRPr="006748BB">
        <w:rPr>
          <w:rFonts w:asciiTheme="minorEastAsia" w:eastAsiaTheme="minorEastAsia" w:hAnsiTheme="minorEastAsia" w:hint="eastAsia"/>
          <w:color w:val="000000" w:themeColor="text1"/>
          <w:spacing w:val="19"/>
          <w:sz w:val="24"/>
          <w:szCs w:val="24"/>
        </w:rPr>
        <w:t>に</w:t>
      </w:r>
      <w:r w:rsidR="007B55E5" w:rsidRPr="007B55E5">
        <w:rPr>
          <w:rFonts w:asciiTheme="minorEastAsia" w:eastAsiaTheme="minorEastAsia" w:hAnsiTheme="minorEastAsia" w:hint="eastAsia"/>
          <w:color w:val="000000" w:themeColor="text1"/>
          <w:spacing w:val="19"/>
          <w:sz w:val="24"/>
          <w:szCs w:val="24"/>
        </w:rPr>
        <w:t>人口</w:t>
      </w:r>
      <w:r w:rsidR="00EC64EA">
        <w:rPr>
          <w:rFonts w:asciiTheme="minorEastAsia" w:eastAsiaTheme="minorEastAsia" w:hAnsiTheme="minorEastAsia" w:hint="eastAsia"/>
          <w:color w:val="000000" w:themeColor="text1"/>
          <w:spacing w:val="19"/>
          <w:sz w:val="24"/>
          <w:szCs w:val="24"/>
        </w:rPr>
        <w:t>20</w:t>
      </w:r>
      <w:r w:rsidR="007B55E5" w:rsidRPr="007B55E5">
        <w:rPr>
          <w:rFonts w:asciiTheme="minorEastAsia" w:eastAsiaTheme="minorEastAsia" w:hAnsiTheme="minorEastAsia" w:hint="eastAsia"/>
          <w:color w:val="000000" w:themeColor="text1"/>
          <w:spacing w:val="19"/>
          <w:sz w:val="24"/>
          <w:szCs w:val="24"/>
        </w:rPr>
        <w:t>万人以上の市又は特別区（自治体の種別や人口規模については、令和</w:t>
      </w:r>
      <w:r w:rsidR="007536FA">
        <w:rPr>
          <w:rFonts w:asciiTheme="minorEastAsia" w:eastAsiaTheme="minorEastAsia" w:hAnsiTheme="minorEastAsia" w:hint="eastAsia"/>
          <w:color w:val="000000" w:themeColor="text1"/>
          <w:spacing w:val="19"/>
          <w:sz w:val="24"/>
          <w:szCs w:val="24"/>
        </w:rPr>
        <w:t>7</w:t>
      </w:r>
      <w:r w:rsidR="007B55E5" w:rsidRPr="007B55E5">
        <w:rPr>
          <w:rFonts w:asciiTheme="minorEastAsia" w:eastAsiaTheme="minorEastAsia" w:hAnsiTheme="minorEastAsia" w:hint="eastAsia"/>
          <w:color w:val="000000" w:themeColor="text1"/>
          <w:spacing w:val="19"/>
          <w:sz w:val="24"/>
          <w:szCs w:val="24"/>
        </w:rPr>
        <w:t>年</w:t>
      </w:r>
      <w:r w:rsidR="007536FA">
        <w:rPr>
          <w:rFonts w:asciiTheme="minorEastAsia" w:eastAsiaTheme="minorEastAsia" w:hAnsiTheme="minorEastAsia" w:hint="eastAsia"/>
          <w:color w:val="000000" w:themeColor="text1"/>
          <w:spacing w:val="19"/>
          <w:sz w:val="24"/>
          <w:szCs w:val="24"/>
        </w:rPr>
        <w:t>5</w:t>
      </w:r>
      <w:r w:rsidR="007B55E5" w:rsidRPr="007B55E5">
        <w:rPr>
          <w:rFonts w:asciiTheme="minorEastAsia" w:eastAsiaTheme="minorEastAsia" w:hAnsiTheme="minorEastAsia" w:hint="eastAsia"/>
          <w:color w:val="000000" w:themeColor="text1"/>
          <w:spacing w:val="19"/>
          <w:sz w:val="24"/>
          <w:szCs w:val="24"/>
        </w:rPr>
        <w:t>月</w:t>
      </w:r>
      <w:r w:rsidR="007536FA">
        <w:rPr>
          <w:rFonts w:asciiTheme="minorEastAsia" w:eastAsiaTheme="minorEastAsia" w:hAnsiTheme="minorEastAsia" w:hint="eastAsia"/>
          <w:color w:val="000000" w:themeColor="text1"/>
          <w:spacing w:val="19"/>
          <w:sz w:val="24"/>
          <w:szCs w:val="24"/>
        </w:rPr>
        <w:t>1</w:t>
      </w:r>
      <w:r w:rsidR="007B55E5" w:rsidRPr="007B55E5">
        <w:rPr>
          <w:rFonts w:asciiTheme="minorEastAsia" w:eastAsiaTheme="minorEastAsia" w:hAnsiTheme="minorEastAsia" w:hint="eastAsia"/>
          <w:color w:val="000000" w:themeColor="text1"/>
          <w:spacing w:val="19"/>
          <w:sz w:val="24"/>
          <w:szCs w:val="24"/>
        </w:rPr>
        <w:t>日現在の数値に基づくものとする）において</w:t>
      </w:r>
      <w:r w:rsidR="007B55E5">
        <w:rPr>
          <w:rFonts w:asciiTheme="minorEastAsia" w:eastAsiaTheme="minorEastAsia" w:hAnsiTheme="minorEastAsia" w:hint="eastAsia"/>
          <w:color w:val="000000" w:themeColor="text1"/>
          <w:spacing w:val="19"/>
          <w:sz w:val="24"/>
          <w:szCs w:val="24"/>
        </w:rPr>
        <w:t>、システム</w:t>
      </w:r>
      <w:r w:rsidR="007B55E5" w:rsidRPr="007B55E5">
        <w:rPr>
          <w:rFonts w:asciiTheme="minorEastAsia" w:eastAsiaTheme="minorEastAsia" w:hAnsiTheme="minorEastAsia" w:hint="eastAsia"/>
          <w:color w:val="000000" w:themeColor="text1"/>
          <w:spacing w:val="19"/>
          <w:sz w:val="24"/>
          <w:szCs w:val="24"/>
        </w:rPr>
        <w:t>を導入した実績があ</w:t>
      </w:r>
      <w:r w:rsidR="007B55E5">
        <w:rPr>
          <w:rFonts w:asciiTheme="minorEastAsia" w:eastAsiaTheme="minorEastAsia" w:hAnsiTheme="minorEastAsia" w:hint="eastAsia"/>
          <w:color w:val="000000" w:themeColor="text1"/>
          <w:spacing w:val="19"/>
          <w:sz w:val="24"/>
          <w:szCs w:val="24"/>
        </w:rPr>
        <w:t>り、</w:t>
      </w:r>
      <w:r w:rsidR="00A570D9" w:rsidRPr="006748BB">
        <w:rPr>
          <w:rFonts w:asciiTheme="minorEastAsia" w:eastAsiaTheme="minorEastAsia" w:hAnsiTheme="minorEastAsia"/>
          <w:color w:val="000000" w:themeColor="text1"/>
          <w:spacing w:val="-3"/>
          <w:sz w:val="24"/>
          <w:szCs w:val="24"/>
        </w:rPr>
        <w:t>その有用性が確認できているもの。</w:t>
      </w:r>
    </w:p>
    <w:p w14:paraId="18285335" w14:textId="15756D42" w:rsidR="00583AE8" w:rsidRDefault="00547177" w:rsidP="00547177">
      <w:pPr>
        <w:pStyle w:val="af7"/>
        <w:ind w:left="527" w:right="244" w:hanging="5"/>
        <w:jc w:val="both"/>
        <w:rPr>
          <w:rFonts w:asciiTheme="minorEastAsia" w:eastAsiaTheme="minorEastAsia" w:hAnsiTheme="minorEastAsia"/>
          <w:spacing w:val="-1"/>
          <w:sz w:val="24"/>
          <w:szCs w:val="24"/>
        </w:rPr>
      </w:pPr>
      <w:r>
        <w:rPr>
          <w:rFonts w:asciiTheme="minorEastAsia" w:eastAsiaTheme="minorEastAsia" w:hAnsiTheme="minorEastAsia" w:hint="eastAsia"/>
          <w:sz w:val="24"/>
          <w:szCs w:val="24"/>
        </w:rPr>
        <w:t>イ</w:t>
      </w:r>
      <w:r w:rsidR="00583AE8">
        <w:rPr>
          <w:rFonts w:asciiTheme="minorEastAsia" w:eastAsiaTheme="minorEastAsia" w:hAnsiTheme="minorEastAsia" w:hint="eastAsia"/>
          <w:sz w:val="24"/>
          <w:szCs w:val="24"/>
        </w:rPr>
        <w:t xml:space="preserve">　</w:t>
      </w:r>
      <w:r w:rsidR="00A570D9" w:rsidRPr="003A44C0">
        <w:rPr>
          <w:rFonts w:asciiTheme="minorEastAsia" w:eastAsiaTheme="minorEastAsia" w:hAnsiTheme="minorEastAsia"/>
          <w:sz w:val="24"/>
          <w:szCs w:val="24"/>
        </w:rPr>
        <w:t>避難行動要支援者</w:t>
      </w:r>
      <w:r w:rsidR="005B50C9">
        <w:rPr>
          <w:rFonts w:asciiTheme="minorEastAsia" w:eastAsiaTheme="minorEastAsia" w:hAnsiTheme="minorEastAsia" w:hint="eastAsia"/>
          <w:sz w:val="24"/>
          <w:szCs w:val="24"/>
        </w:rPr>
        <w:t>の</w:t>
      </w:r>
      <w:r w:rsidR="00A570D9" w:rsidRPr="003A44C0">
        <w:rPr>
          <w:rFonts w:asciiTheme="minorEastAsia" w:eastAsiaTheme="minorEastAsia" w:hAnsiTheme="minorEastAsia"/>
          <w:sz w:val="24"/>
          <w:szCs w:val="24"/>
        </w:rPr>
        <w:t>管理</w:t>
      </w:r>
      <w:r w:rsidR="005B50C9">
        <w:rPr>
          <w:rFonts w:asciiTheme="minorEastAsia" w:eastAsiaTheme="minorEastAsia" w:hAnsiTheme="minorEastAsia" w:hint="eastAsia"/>
          <w:sz w:val="24"/>
          <w:szCs w:val="24"/>
        </w:rPr>
        <w:t>に</w:t>
      </w:r>
      <w:r w:rsidR="00A570D9" w:rsidRPr="003A44C0">
        <w:rPr>
          <w:rFonts w:asciiTheme="minorEastAsia" w:eastAsiaTheme="minorEastAsia" w:hAnsiTheme="minorEastAsia"/>
          <w:sz w:val="24"/>
          <w:szCs w:val="24"/>
        </w:rPr>
        <w:t>必要な機</w:t>
      </w:r>
      <w:r w:rsidR="00A570D9" w:rsidRPr="003A44C0">
        <w:rPr>
          <w:rFonts w:asciiTheme="minorEastAsia" w:eastAsiaTheme="minorEastAsia" w:hAnsiTheme="minorEastAsia"/>
          <w:spacing w:val="-1"/>
          <w:sz w:val="24"/>
          <w:szCs w:val="24"/>
        </w:rPr>
        <w:t>能一式を備えた製品であること</w:t>
      </w:r>
      <w:r w:rsidR="00A570D9" w:rsidRPr="003A44C0">
        <w:rPr>
          <w:rFonts w:asciiTheme="minorEastAsia" w:eastAsiaTheme="minorEastAsia" w:hAnsiTheme="minorEastAsia" w:hint="eastAsia"/>
          <w:spacing w:val="-1"/>
          <w:sz w:val="24"/>
          <w:szCs w:val="24"/>
        </w:rPr>
        <w:t>。</w:t>
      </w:r>
    </w:p>
    <w:p w14:paraId="10A4F12C" w14:textId="2DA47E91" w:rsidR="00A570D9" w:rsidRPr="00583AE8" w:rsidRDefault="00547177" w:rsidP="00583AE8">
      <w:pPr>
        <w:pStyle w:val="af7"/>
        <w:ind w:left="527" w:right="244" w:hanging="5"/>
        <w:jc w:val="both"/>
        <w:rPr>
          <w:rFonts w:asciiTheme="minorEastAsia" w:eastAsiaTheme="minorEastAsia" w:hAnsiTheme="minorEastAsia"/>
          <w:sz w:val="24"/>
          <w:szCs w:val="24"/>
        </w:rPr>
      </w:pPr>
      <w:r>
        <w:rPr>
          <w:rFonts w:asciiTheme="minorEastAsia" w:eastAsiaTheme="minorEastAsia" w:hAnsiTheme="minorEastAsia" w:hint="eastAsia"/>
          <w:sz w:val="24"/>
          <w:szCs w:val="24"/>
        </w:rPr>
        <w:t>ウ</w:t>
      </w:r>
      <w:r w:rsidR="00583AE8">
        <w:rPr>
          <w:rFonts w:asciiTheme="minorEastAsia" w:eastAsiaTheme="minorEastAsia" w:hAnsiTheme="minorEastAsia" w:hint="eastAsia"/>
          <w:sz w:val="24"/>
          <w:szCs w:val="24"/>
        </w:rPr>
        <w:t xml:space="preserve">　</w:t>
      </w:r>
      <w:r w:rsidR="00583AE8" w:rsidRPr="00583AE8">
        <w:rPr>
          <w:rFonts w:asciiTheme="minorEastAsia" w:eastAsiaTheme="minorEastAsia" w:hAnsiTheme="minorEastAsia"/>
          <w:sz w:val="24"/>
          <w:szCs w:val="24"/>
        </w:rPr>
        <w:t>導入後最低</w:t>
      </w:r>
      <w:r w:rsidR="00583AE8" w:rsidRPr="00583AE8">
        <w:rPr>
          <w:rFonts w:asciiTheme="minorEastAsia" w:eastAsiaTheme="minorEastAsia" w:hAnsiTheme="minorEastAsia" w:hint="eastAsia"/>
          <w:sz w:val="24"/>
          <w:szCs w:val="24"/>
        </w:rPr>
        <w:t>5</w:t>
      </w:r>
      <w:r w:rsidR="00583AE8" w:rsidRPr="00583AE8">
        <w:rPr>
          <w:rFonts w:asciiTheme="minorEastAsia" w:eastAsiaTheme="minorEastAsia" w:hAnsiTheme="minorEastAsia"/>
          <w:sz w:val="24"/>
          <w:szCs w:val="24"/>
        </w:rPr>
        <w:t>年間はシステムが正常に稼働できるもの。</w:t>
      </w:r>
    </w:p>
    <w:p w14:paraId="763DB231" w14:textId="4AD3450B" w:rsidR="00A570D9" w:rsidRPr="003A44C0" w:rsidRDefault="00547177" w:rsidP="004B3331">
      <w:pPr>
        <w:pStyle w:val="af7"/>
        <w:ind w:left="729" w:right="353" w:hanging="207"/>
        <w:jc w:val="both"/>
        <w:rPr>
          <w:rFonts w:asciiTheme="minorEastAsia" w:eastAsiaTheme="minorEastAsia" w:hAnsiTheme="minorEastAsia"/>
          <w:color w:val="000000" w:themeColor="text1"/>
          <w:sz w:val="24"/>
          <w:szCs w:val="24"/>
        </w:rPr>
      </w:pPr>
      <w:r>
        <w:rPr>
          <w:rFonts w:asciiTheme="minorEastAsia" w:eastAsiaTheme="minorEastAsia" w:hAnsiTheme="minorEastAsia" w:hint="eastAsia"/>
          <w:sz w:val="24"/>
          <w:szCs w:val="24"/>
        </w:rPr>
        <w:t>エ</w:t>
      </w:r>
      <w:r w:rsidR="00583AE8">
        <w:rPr>
          <w:rFonts w:asciiTheme="minorEastAsia" w:eastAsiaTheme="minorEastAsia" w:hAnsiTheme="minorEastAsia" w:hint="eastAsia"/>
          <w:color w:val="000000" w:themeColor="text1"/>
          <w:spacing w:val="5"/>
          <w:sz w:val="24"/>
          <w:szCs w:val="24"/>
        </w:rPr>
        <w:t xml:space="preserve">　</w:t>
      </w:r>
      <w:r w:rsidR="00A570D9" w:rsidRPr="006748BB">
        <w:rPr>
          <w:rFonts w:asciiTheme="minorEastAsia" w:eastAsiaTheme="minorEastAsia" w:hAnsiTheme="minorEastAsia"/>
          <w:color w:val="000000" w:themeColor="text1"/>
          <w:sz w:val="24"/>
          <w:szCs w:val="24"/>
        </w:rPr>
        <w:t>プライバシーマーク</w:t>
      </w:r>
      <w:r w:rsidR="00A570D9" w:rsidRPr="006748BB">
        <w:rPr>
          <w:rFonts w:asciiTheme="minorEastAsia" w:eastAsiaTheme="minorEastAsia" w:hAnsiTheme="minorEastAsia"/>
          <w:color w:val="000000" w:themeColor="text1"/>
          <w:w w:val="115"/>
          <w:sz w:val="24"/>
          <w:szCs w:val="24"/>
        </w:rPr>
        <w:t>（JIS</w:t>
      </w:r>
      <w:r w:rsidR="00A570D9" w:rsidRPr="006748BB">
        <w:rPr>
          <w:rFonts w:asciiTheme="minorEastAsia" w:eastAsiaTheme="minorEastAsia" w:hAnsiTheme="minorEastAsia"/>
          <w:color w:val="000000" w:themeColor="text1"/>
          <w:spacing w:val="43"/>
          <w:w w:val="115"/>
          <w:sz w:val="24"/>
          <w:szCs w:val="24"/>
        </w:rPr>
        <w:t xml:space="preserve"> </w:t>
      </w:r>
      <w:r w:rsidR="00A570D9" w:rsidRPr="006748BB">
        <w:rPr>
          <w:rFonts w:asciiTheme="minorEastAsia" w:eastAsiaTheme="minorEastAsia" w:hAnsiTheme="minorEastAsia"/>
          <w:color w:val="000000" w:themeColor="text1"/>
          <w:sz w:val="24"/>
          <w:szCs w:val="24"/>
        </w:rPr>
        <w:t>Q</w:t>
      </w:r>
      <w:r w:rsidR="00A570D9" w:rsidRPr="006748BB">
        <w:rPr>
          <w:rFonts w:asciiTheme="minorEastAsia" w:eastAsiaTheme="minorEastAsia" w:hAnsiTheme="minorEastAsia"/>
          <w:color w:val="000000" w:themeColor="text1"/>
          <w:spacing w:val="10"/>
          <w:sz w:val="24"/>
          <w:szCs w:val="24"/>
        </w:rPr>
        <w:t xml:space="preserve"> </w:t>
      </w:r>
      <w:r w:rsidR="00A570D9" w:rsidRPr="006748BB">
        <w:rPr>
          <w:rFonts w:asciiTheme="minorEastAsia" w:eastAsiaTheme="minorEastAsia" w:hAnsiTheme="minorEastAsia"/>
          <w:color w:val="000000" w:themeColor="text1"/>
          <w:sz w:val="24"/>
          <w:szCs w:val="24"/>
        </w:rPr>
        <w:t>15001）</w:t>
      </w:r>
      <w:r w:rsidR="007E146F" w:rsidRPr="006748BB">
        <w:rPr>
          <w:rFonts w:asciiTheme="minorEastAsia" w:eastAsiaTheme="minorEastAsia" w:hAnsiTheme="minorEastAsia" w:hint="eastAsia"/>
          <w:color w:val="000000" w:themeColor="text1"/>
          <w:sz w:val="24"/>
          <w:szCs w:val="24"/>
        </w:rPr>
        <w:t>又は</w:t>
      </w:r>
      <w:r w:rsidR="00A570D9" w:rsidRPr="006748BB">
        <w:rPr>
          <w:rFonts w:asciiTheme="minorEastAsia" w:eastAsiaTheme="minorEastAsia" w:hAnsiTheme="minorEastAsia"/>
          <w:color w:val="000000" w:themeColor="text1"/>
          <w:sz w:val="24"/>
          <w:szCs w:val="24"/>
        </w:rPr>
        <w:t>情報セキュリティマネジメントシステム（</w:t>
      </w:r>
      <w:r w:rsidR="004B3331" w:rsidRPr="006748BB">
        <w:rPr>
          <w:rFonts w:asciiTheme="minorEastAsia" w:eastAsiaTheme="minorEastAsia" w:hAnsiTheme="minorEastAsia"/>
          <w:color w:val="000000" w:themeColor="text1"/>
          <w:sz w:val="24"/>
          <w:szCs w:val="24"/>
        </w:rPr>
        <w:t>ISO</w:t>
      </w:r>
      <w:r w:rsidR="00A570D9" w:rsidRPr="006748BB">
        <w:rPr>
          <w:rFonts w:asciiTheme="minorEastAsia" w:eastAsiaTheme="minorEastAsia" w:hAnsiTheme="minorEastAsia"/>
          <w:color w:val="000000" w:themeColor="text1"/>
          <w:spacing w:val="1"/>
          <w:sz w:val="24"/>
          <w:szCs w:val="24"/>
        </w:rPr>
        <w:t>2</w:t>
      </w:r>
      <w:r w:rsidR="00A570D9" w:rsidRPr="006748BB">
        <w:rPr>
          <w:rFonts w:asciiTheme="minorEastAsia" w:eastAsiaTheme="minorEastAsia" w:hAnsiTheme="minorEastAsia"/>
          <w:color w:val="000000" w:themeColor="text1"/>
          <w:spacing w:val="-3"/>
          <w:sz w:val="24"/>
          <w:szCs w:val="24"/>
        </w:rPr>
        <w:t>70</w:t>
      </w:r>
      <w:r w:rsidR="00A570D9" w:rsidRPr="006748BB">
        <w:rPr>
          <w:rFonts w:asciiTheme="minorEastAsia" w:eastAsiaTheme="minorEastAsia" w:hAnsiTheme="minorEastAsia"/>
          <w:color w:val="000000" w:themeColor="text1"/>
          <w:spacing w:val="1"/>
          <w:sz w:val="24"/>
          <w:szCs w:val="24"/>
        </w:rPr>
        <w:t>0</w:t>
      </w:r>
      <w:r w:rsidR="00A570D9" w:rsidRPr="006748BB">
        <w:rPr>
          <w:rFonts w:asciiTheme="minorEastAsia" w:eastAsiaTheme="minorEastAsia" w:hAnsiTheme="minorEastAsia"/>
          <w:color w:val="000000" w:themeColor="text1"/>
          <w:spacing w:val="3"/>
          <w:sz w:val="24"/>
          <w:szCs w:val="24"/>
        </w:rPr>
        <w:t>1</w:t>
      </w:r>
      <w:r w:rsidR="00A570D9" w:rsidRPr="006748BB">
        <w:rPr>
          <w:rFonts w:asciiTheme="minorEastAsia" w:eastAsiaTheme="minorEastAsia" w:hAnsiTheme="minorEastAsia"/>
          <w:color w:val="000000" w:themeColor="text1"/>
          <w:spacing w:val="-111"/>
          <w:sz w:val="24"/>
          <w:szCs w:val="24"/>
        </w:rPr>
        <w:t>）</w:t>
      </w:r>
      <w:r w:rsidR="00A570D9" w:rsidRPr="006748BB">
        <w:rPr>
          <w:rFonts w:asciiTheme="minorEastAsia" w:eastAsiaTheme="minorEastAsia" w:hAnsiTheme="minorEastAsia"/>
          <w:color w:val="000000" w:themeColor="text1"/>
          <w:sz w:val="24"/>
          <w:szCs w:val="24"/>
        </w:rPr>
        <w:t xml:space="preserve">  </w:t>
      </w:r>
      <w:r w:rsidR="004B3331" w:rsidRPr="006748BB">
        <w:rPr>
          <w:rFonts w:asciiTheme="minorEastAsia" w:eastAsiaTheme="minorEastAsia" w:hAnsiTheme="minorEastAsia" w:hint="eastAsia"/>
          <w:color w:val="000000" w:themeColor="text1"/>
          <w:sz w:val="24"/>
          <w:szCs w:val="24"/>
        </w:rPr>
        <w:t>、</w:t>
      </w:r>
      <w:r w:rsidR="00A570D9" w:rsidRPr="006748BB">
        <w:rPr>
          <w:rFonts w:asciiTheme="minorEastAsia" w:eastAsiaTheme="minorEastAsia" w:hAnsiTheme="minorEastAsia"/>
          <w:color w:val="000000" w:themeColor="text1"/>
          <w:sz w:val="24"/>
          <w:szCs w:val="24"/>
        </w:rPr>
        <w:t>品質</w:t>
      </w:r>
      <w:r w:rsidR="0086525D" w:rsidRPr="006748BB">
        <w:rPr>
          <w:rFonts w:asciiTheme="minorEastAsia" w:eastAsiaTheme="minorEastAsia" w:hAnsiTheme="minorEastAsia" w:hint="eastAsia"/>
          <w:color w:val="000000" w:themeColor="text1"/>
          <w:sz w:val="24"/>
          <w:szCs w:val="24"/>
        </w:rPr>
        <w:t>マネジメント</w:t>
      </w:r>
      <w:r w:rsidR="00A570D9" w:rsidRPr="006748BB">
        <w:rPr>
          <w:rFonts w:asciiTheme="minorEastAsia" w:eastAsiaTheme="minorEastAsia" w:hAnsiTheme="minorEastAsia"/>
          <w:color w:val="000000" w:themeColor="text1"/>
          <w:sz w:val="24"/>
          <w:szCs w:val="24"/>
        </w:rPr>
        <w:t>システム</w:t>
      </w:r>
      <w:r w:rsidR="00A570D9" w:rsidRPr="006748BB">
        <w:rPr>
          <w:rFonts w:asciiTheme="minorEastAsia" w:eastAsiaTheme="minorEastAsia" w:hAnsiTheme="minorEastAsia" w:hint="eastAsia"/>
          <w:color w:val="000000" w:themeColor="text1"/>
          <w:sz w:val="24"/>
          <w:szCs w:val="24"/>
        </w:rPr>
        <w:t>(</w:t>
      </w:r>
      <w:r w:rsidR="00A570D9" w:rsidRPr="006748BB">
        <w:rPr>
          <w:rFonts w:asciiTheme="minorEastAsia" w:eastAsiaTheme="minorEastAsia" w:hAnsiTheme="minorEastAsia"/>
          <w:color w:val="000000" w:themeColor="text1"/>
          <w:sz w:val="24"/>
          <w:szCs w:val="24"/>
        </w:rPr>
        <w:t>ISO9001）</w:t>
      </w:r>
      <w:r w:rsidR="00A570D9" w:rsidRPr="006748BB">
        <w:rPr>
          <w:rFonts w:asciiTheme="minorEastAsia" w:eastAsiaTheme="minorEastAsia" w:hAnsiTheme="minorEastAsia" w:hint="eastAsia"/>
          <w:color w:val="000000" w:themeColor="text1"/>
          <w:sz w:val="24"/>
          <w:szCs w:val="24"/>
        </w:rPr>
        <w:t>、</w:t>
      </w:r>
      <w:r w:rsidR="00A570D9" w:rsidRPr="006748BB">
        <w:rPr>
          <w:rFonts w:asciiTheme="minorEastAsia" w:eastAsiaTheme="minorEastAsia" w:hAnsiTheme="minorEastAsia"/>
          <w:color w:val="000000" w:themeColor="text1"/>
          <w:sz w:val="24"/>
          <w:szCs w:val="24"/>
        </w:rPr>
        <w:t>の認証を取得していること。</w:t>
      </w:r>
    </w:p>
    <w:p w14:paraId="77129D8F" w14:textId="77777777" w:rsidR="00E62964" w:rsidRPr="00E62964" w:rsidRDefault="00E62964" w:rsidP="00E62964">
      <w:pPr>
        <w:spacing w:line="307" w:lineRule="auto"/>
        <w:ind w:left="738" w:right="253" w:firstLine="225"/>
        <w:rPr>
          <w:rFonts w:asciiTheme="minorEastAsia" w:eastAsiaTheme="minorEastAsia" w:hAnsiTheme="minorEastAsia"/>
          <w:color w:val="000000" w:themeColor="text1"/>
          <w:spacing w:val="-5"/>
          <w:sz w:val="22"/>
        </w:rPr>
      </w:pPr>
    </w:p>
    <w:p w14:paraId="6A2A7D7B" w14:textId="3CA669C0" w:rsidR="006C74F1" w:rsidRPr="00276A5C" w:rsidRDefault="00A570D9" w:rsidP="006C74F1">
      <w:pPr>
        <w:pStyle w:val="af0"/>
        <w:outlineLvl w:val="0"/>
      </w:pPr>
      <w:r>
        <w:rPr>
          <w:rFonts w:hint="eastAsia"/>
        </w:rPr>
        <w:t>７</w:t>
      </w:r>
      <w:r w:rsidRPr="00276A5C">
        <w:rPr>
          <w:rFonts w:hint="eastAsia"/>
        </w:rPr>
        <w:t xml:space="preserve">　</w:t>
      </w:r>
      <w:r>
        <w:rPr>
          <w:rFonts w:hint="eastAsia"/>
        </w:rPr>
        <w:t>システム</w:t>
      </w:r>
      <w:r w:rsidRPr="00276A5C">
        <w:rPr>
          <w:rFonts w:hint="eastAsia"/>
        </w:rPr>
        <w:t>要件</w:t>
      </w:r>
      <w:bookmarkEnd w:id="8"/>
      <w:bookmarkEnd w:id="9"/>
    </w:p>
    <w:p w14:paraId="2A2D7B6C" w14:textId="77777777" w:rsidR="00FB434A" w:rsidRPr="00C06E4B" w:rsidRDefault="00FB434A" w:rsidP="00FB434A">
      <w:pPr>
        <w:ind w:leftChars="50" w:left="709" w:hangingChars="250" w:hanging="591"/>
        <w:rPr>
          <w:rFonts w:ascii="ＭＳ 明朝" w:hAnsi="ＭＳ 明朝"/>
          <w:color w:val="000000" w:themeColor="text1"/>
          <w:szCs w:val="24"/>
        </w:rPr>
      </w:pPr>
      <w:r w:rsidRPr="00C06E4B">
        <w:rPr>
          <w:rFonts w:ascii="ＭＳ 明朝" w:hAnsi="ＭＳ 明朝" w:hint="eastAsia"/>
          <w:color w:val="000000" w:themeColor="text1"/>
          <w:szCs w:val="24"/>
        </w:rPr>
        <w:t>(1)　規模</w:t>
      </w:r>
    </w:p>
    <w:p w14:paraId="2DE4BA79" w14:textId="381E1F64" w:rsidR="00FB434A" w:rsidRPr="00C06E4B" w:rsidRDefault="00FB434A" w:rsidP="00FB434A">
      <w:pPr>
        <w:ind w:left="472" w:hangingChars="200" w:hanging="472"/>
        <w:rPr>
          <w:rFonts w:ascii="ＭＳ 明朝" w:hAnsi="ＭＳ 明朝"/>
          <w:color w:val="000000" w:themeColor="text1"/>
          <w:szCs w:val="24"/>
        </w:rPr>
      </w:pPr>
      <w:r w:rsidRPr="00C06E4B">
        <w:rPr>
          <w:rFonts w:asciiTheme="minorEastAsia" w:hAnsiTheme="minorEastAsia" w:hint="eastAsia"/>
          <w:color w:val="000000" w:themeColor="text1"/>
        </w:rPr>
        <w:t xml:space="preserve">　　</w:t>
      </w:r>
      <w:r w:rsidRPr="002C2672">
        <w:rPr>
          <w:rFonts w:asciiTheme="minorEastAsia" w:hAnsiTheme="minorEastAsia" w:hint="eastAsia"/>
        </w:rPr>
        <w:t xml:space="preserve">　</w:t>
      </w:r>
      <w:r w:rsidR="0081640B" w:rsidRPr="002C2672">
        <w:rPr>
          <w:rFonts w:asciiTheme="minorEastAsia" w:hAnsiTheme="minorEastAsia" w:hint="eastAsia"/>
        </w:rPr>
        <w:t>ソフトウェアのインストール数、ライセンス数及び最大同時接続数については、</w:t>
      </w:r>
      <w:r w:rsidR="0081640B" w:rsidRPr="002C2672">
        <w:rPr>
          <w:rFonts w:ascii="ＭＳ 明朝" w:hAnsi="ＭＳ 明朝" w:hint="eastAsia"/>
          <w:szCs w:val="24"/>
        </w:rPr>
        <w:t>最低数量として</w:t>
      </w:r>
      <w:r w:rsidR="007536FA">
        <w:rPr>
          <w:rFonts w:ascii="ＭＳ 明朝" w:hAnsi="ＭＳ 明朝" w:hint="eastAsia"/>
          <w:szCs w:val="24"/>
        </w:rPr>
        <w:t>4</w:t>
      </w:r>
      <w:r w:rsidR="0081640B" w:rsidRPr="002C2672">
        <w:rPr>
          <w:rFonts w:ascii="ＭＳ 明朝" w:hAnsi="ＭＳ 明朝" w:hint="eastAsia"/>
          <w:szCs w:val="24"/>
        </w:rPr>
        <w:t>台は必ず提供するものとする。</w:t>
      </w:r>
    </w:p>
    <w:p w14:paraId="70A6B275" w14:textId="5C28A751" w:rsidR="00FB434A" w:rsidRPr="00C06E4B" w:rsidRDefault="00FB434A" w:rsidP="00FB434A">
      <w:pPr>
        <w:ind w:leftChars="200" w:left="472" w:firstLineChars="100" w:firstLine="236"/>
        <w:rPr>
          <w:rFonts w:ascii="ＭＳ 明朝" w:hAnsi="ＭＳ 明朝"/>
          <w:color w:val="000000" w:themeColor="text1"/>
          <w:szCs w:val="24"/>
        </w:rPr>
      </w:pPr>
      <w:r w:rsidRPr="00C06E4B">
        <w:rPr>
          <w:rFonts w:ascii="ＭＳ 明朝" w:hAnsi="ＭＳ 明朝" w:hint="eastAsia"/>
          <w:color w:val="000000" w:themeColor="text1"/>
          <w:szCs w:val="24"/>
        </w:rPr>
        <w:t>また、管理する</w:t>
      </w:r>
      <w:r>
        <w:rPr>
          <w:rFonts w:ascii="ＭＳ 明朝" w:hAnsi="ＭＳ 明朝" w:hint="eastAsia"/>
          <w:color w:val="000000" w:themeColor="text1"/>
          <w:szCs w:val="24"/>
        </w:rPr>
        <w:t>対象者</w:t>
      </w:r>
      <w:r w:rsidRPr="00C06E4B">
        <w:rPr>
          <w:rFonts w:ascii="ＭＳ 明朝" w:hAnsi="ＭＳ 明朝" w:hint="eastAsia"/>
          <w:color w:val="000000" w:themeColor="text1"/>
          <w:szCs w:val="24"/>
        </w:rPr>
        <w:t>数は、次の内容</w:t>
      </w:r>
      <w:r>
        <w:rPr>
          <w:rFonts w:ascii="ＭＳ 明朝" w:hAnsi="ＭＳ 明朝" w:hint="eastAsia"/>
          <w:color w:val="000000" w:themeColor="text1"/>
          <w:szCs w:val="24"/>
        </w:rPr>
        <w:t>のとおりとする</w:t>
      </w:r>
      <w:r w:rsidRPr="00C06E4B">
        <w:rPr>
          <w:rFonts w:ascii="ＭＳ 明朝" w:hAnsi="ＭＳ 明朝" w:hint="eastAsia"/>
          <w:color w:val="000000" w:themeColor="text1"/>
          <w:szCs w:val="24"/>
        </w:rPr>
        <w:t xml:space="preserve">。　　</w:t>
      </w: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222"/>
      </w:tblGrid>
      <w:tr w:rsidR="003A44C0" w:rsidRPr="001E28B5" w14:paraId="236BE3FA" w14:textId="77777777" w:rsidTr="00E25BAE">
        <w:tc>
          <w:tcPr>
            <w:tcW w:w="1555" w:type="dxa"/>
            <w:shd w:val="clear" w:color="auto" w:fill="FFFFFF"/>
            <w:vAlign w:val="center"/>
          </w:tcPr>
          <w:p w14:paraId="76A94C56" w14:textId="272570CB" w:rsidR="003A44C0" w:rsidRDefault="003A44C0" w:rsidP="00CC2107">
            <w:pPr>
              <w:jc w:val="center"/>
              <w:rPr>
                <w:rFonts w:hAnsi="ＭＳ 明朝"/>
                <w:szCs w:val="24"/>
              </w:rPr>
            </w:pPr>
            <w:r>
              <w:rPr>
                <w:rFonts w:hAnsi="ＭＳ 明朝" w:hint="eastAsia"/>
                <w:szCs w:val="24"/>
              </w:rPr>
              <w:t>人口規模</w:t>
            </w:r>
          </w:p>
        </w:tc>
        <w:tc>
          <w:tcPr>
            <w:tcW w:w="7222" w:type="dxa"/>
            <w:tcBorders>
              <w:bottom w:val="single" w:sz="4" w:space="0" w:color="auto"/>
            </w:tcBorders>
            <w:shd w:val="clear" w:color="auto" w:fill="auto"/>
          </w:tcPr>
          <w:p w14:paraId="57E265E5" w14:textId="76A70F6C" w:rsidR="003A44C0" w:rsidRDefault="00EC64EA" w:rsidP="003A44C0">
            <w:pPr>
              <w:rPr>
                <w:rFonts w:hAnsi="ＭＳ 明朝"/>
                <w:szCs w:val="24"/>
              </w:rPr>
            </w:pPr>
            <w:r>
              <w:rPr>
                <w:rFonts w:hAnsi="ＭＳ 明朝" w:hint="eastAsia"/>
                <w:szCs w:val="24"/>
              </w:rPr>
              <w:t>722,735</w:t>
            </w:r>
            <w:r w:rsidR="003A44C0">
              <w:rPr>
                <w:rFonts w:hAnsi="ＭＳ 明朝" w:hint="eastAsia"/>
                <w:szCs w:val="24"/>
              </w:rPr>
              <w:t>人（令和</w:t>
            </w:r>
            <w:r>
              <w:rPr>
                <w:rFonts w:hAnsi="ＭＳ 明朝" w:hint="eastAsia"/>
                <w:szCs w:val="24"/>
              </w:rPr>
              <w:t>7</w:t>
            </w:r>
            <w:r w:rsidR="003A44C0">
              <w:rPr>
                <w:rFonts w:hAnsi="ＭＳ 明朝" w:hint="eastAsia"/>
                <w:szCs w:val="24"/>
              </w:rPr>
              <w:t>年</w:t>
            </w:r>
            <w:r>
              <w:rPr>
                <w:rFonts w:hAnsi="ＭＳ 明朝" w:hint="eastAsia"/>
                <w:szCs w:val="24"/>
              </w:rPr>
              <w:t>5</w:t>
            </w:r>
            <w:r w:rsidR="003A44C0">
              <w:rPr>
                <w:rFonts w:hAnsi="ＭＳ 明朝" w:hint="eastAsia"/>
                <w:szCs w:val="24"/>
              </w:rPr>
              <w:t>月</w:t>
            </w:r>
            <w:r>
              <w:rPr>
                <w:rFonts w:hAnsi="ＭＳ 明朝" w:hint="eastAsia"/>
                <w:szCs w:val="24"/>
              </w:rPr>
              <w:t>1</w:t>
            </w:r>
            <w:r w:rsidR="003A44C0">
              <w:rPr>
                <w:rFonts w:hAnsi="ＭＳ 明朝" w:hint="eastAsia"/>
                <w:szCs w:val="24"/>
              </w:rPr>
              <w:t>日現在）</w:t>
            </w:r>
          </w:p>
        </w:tc>
      </w:tr>
      <w:tr w:rsidR="00FB434A" w:rsidRPr="001E28B5" w14:paraId="173D2B66" w14:textId="77777777" w:rsidTr="00E25BAE">
        <w:tc>
          <w:tcPr>
            <w:tcW w:w="1555" w:type="dxa"/>
            <w:shd w:val="clear" w:color="auto" w:fill="FFFFFF"/>
            <w:vAlign w:val="center"/>
          </w:tcPr>
          <w:p w14:paraId="4DFAAFAD" w14:textId="011C0023" w:rsidR="00FB434A" w:rsidRPr="001E28B5" w:rsidRDefault="00E25BAE" w:rsidP="00CC2107">
            <w:pPr>
              <w:jc w:val="center"/>
              <w:rPr>
                <w:rFonts w:hAnsi="ＭＳ 明朝"/>
                <w:szCs w:val="24"/>
              </w:rPr>
            </w:pPr>
            <w:r>
              <w:rPr>
                <w:rFonts w:hAnsi="ＭＳ 明朝" w:hint="eastAsia"/>
                <w:szCs w:val="24"/>
              </w:rPr>
              <w:t>対象者数</w:t>
            </w:r>
          </w:p>
        </w:tc>
        <w:tc>
          <w:tcPr>
            <w:tcW w:w="7222" w:type="dxa"/>
            <w:tcBorders>
              <w:bottom w:val="single" w:sz="4" w:space="0" w:color="auto"/>
            </w:tcBorders>
            <w:shd w:val="clear" w:color="auto" w:fill="auto"/>
          </w:tcPr>
          <w:p w14:paraId="253256EB" w14:textId="132FD3F9" w:rsidR="00FB434A" w:rsidRPr="001E28B5" w:rsidRDefault="00E25BAE" w:rsidP="003A44C0">
            <w:pPr>
              <w:rPr>
                <w:rFonts w:hAnsi="ＭＳ 明朝"/>
                <w:szCs w:val="24"/>
              </w:rPr>
            </w:pPr>
            <w:r>
              <w:rPr>
                <w:rFonts w:hAnsi="ＭＳ 明朝" w:hint="eastAsia"/>
                <w:szCs w:val="24"/>
              </w:rPr>
              <w:t>避難行動要支援者</w:t>
            </w:r>
            <w:r w:rsidR="00CC2107">
              <w:rPr>
                <w:rFonts w:hAnsi="ＭＳ 明朝" w:hint="eastAsia"/>
                <w:szCs w:val="24"/>
              </w:rPr>
              <w:t>数</w:t>
            </w:r>
            <w:r w:rsidR="00583AE8">
              <w:rPr>
                <w:rFonts w:hAnsi="ＭＳ 明朝" w:hint="eastAsia"/>
                <w:szCs w:val="24"/>
              </w:rPr>
              <w:t xml:space="preserve">　約</w:t>
            </w:r>
            <w:r w:rsidR="003A44C0">
              <w:rPr>
                <w:rFonts w:hAnsi="ＭＳ 明朝" w:hint="eastAsia"/>
                <w:szCs w:val="24"/>
              </w:rPr>
              <w:t>1</w:t>
            </w:r>
            <w:r w:rsidR="008247A5">
              <w:rPr>
                <w:rFonts w:hAnsi="ＭＳ 明朝" w:hint="eastAsia"/>
                <w:szCs w:val="24"/>
              </w:rPr>
              <w:t>8</w:t>
            </w:r>
            <w:r w:rsidR="0086525D">
              <w:rPr>
                <w:rFonts w:hAnsi="ＭＳ 明朝" w:hint="eastAsia"/>
                <w:szCs w:val="24"/>
              </w:rPr>
              <w:t>,000</w:t>
            </w:r>
            <w:r w:rsidR="00CC2107">
              <w:rPr>
                <w:rFonts w:hAnsi="ＭＳ 明朝" w:hint="eastAsia"/>
                <w:szCs w:val="24"/>
              </w:rPr>
              <w:t>人</w:t>
            </w:r>
          </w:p>
        </w:tc>
      </w:tr>
    </w:tbl>
    <w:p w14:paraId="75AE9167" w14:textId="77777777" w:rsidR="00FB434A" w:rsidRPr="00C06E4B" w:rsidRDefault="00FB434A" w:rsidP="00FB434A">
      <w:pPr>
        <w:rPr>
          <w:rFonts w:ascii="ＭＳ 明朝" w:hAnsi="ＭＳ 明朝"/>
          <w:color w:val="000000" w:themeColor="text1"/>
          <w:szCs w:val="24"/>
        </w:rPr>
      </w:pPr>
    </w:p>
    <w:p w14:paraId="4DD01CFA" w14:textId="0A5B9D46" w:rsidR="00FB434A" w:rsidRPr="00C06E4B" w:rsidRDefault="00FB434A" w:rsidP="00E31854">
      <w:pPr>
        <w:rPr>
          <w:rFonts w:ascii="ＭＳ 明朝" w:hAnsi="ＭＳ 明朝"/>
          <w:color w:val="000000" w:themeColor="text1"/>
          <w:szCs w:val="24"/>
        </w:rPr>
      </w:pPr>
      <w:r w:rsidRPr="00C06E4B">
        <w:rPr>
          <w:rFonts w:asciiTheme="minorEastAsia" w:hAnsiTheme="minorEastAsia" w:hint="eastAsia"/>
          <w:color w:val="000000" w:themeColor="text1"/>
        </w:rPr>
        <w:t xml:space="preserve"> (</w:t>
      </w:r>
      <w:r w:rsidRPr="00C06E4B">
        <w:rPr>
          <w:rFonts w:asciiTheme="minorEastAsia" w:hAnsiTheme="minorEastAsia"/>
          <w:color w:val="000000" w:themeColor="text1"/>
        </w:rPr>
        <w:t>2</w:t>
      </w:r>
      <w:r w:rsidRPr="00C06E4B">
        <w:rPr>
          <w:rFonts w:asciiTheme="minorEastAsia" w:hAnsiTheme="minorEastAsia" w:hint="eastAsia"/>
          <w:color w:val="000000" w:themeColor="text1"/>
        </w:rPr>
        <w:t xml:space="preserve">)　</w:t>
      </w:r>
      <w:r w:rsidRPr="00C06E4B">
        <w:rPr>
          <w:rFonts w:ascii="ＭＳ 明朝" w:hAnsi="ＭＳ 明朝" w:hint="eastAsia"/>
          <w:color w:val="000000" w:themeColor="text1"/>
          <w:szCs w:val="24"/>
        </w:rPr>
        <w:t>セキュリティ</w:t>
      </w:r>
    </w:p>
    <w:p w14:paraId="03904117" w14:textId="77777777" w:rsidR="00F44B7B" w:rsidRPr="002C2672" w:rsidRDefault="00F44B7B" w:rsidP="00FB434A">
      <w:pPr>
        <w:ind w:leftChars="200" w:left="472" w:firstLineChars="100" w:firstLine="236"/>
        <w:rPr>
          <w:rFonts w:ascii="ＭＳ 明朝" w:hAnsi="ＭＳ 明朝"/>
          <w:szCs w:val="24"/>
        </w:rPr>
      </w:pPr>
      <w:r w:rsidRPr="002C2672">
        <w:rPr>
          <w:rFonts w:ascii="ＭＳ 明朝" w:hAnsi="ＭＳ 明朝" w:hint="eastAsia"/>
          <w:szCs w:val="24"/>
        </w:rPr>
        <w:t>情報セキュリティについては、「相模原市情報セキュリティポリシー」を準拠すること。</w:t>
      </w:r>
    </w:p>
    <w:p w14:paraId="2C3BCF07" w14:textId="481154F6" w:rsidR="00F44B7B" w:rsidRPr="002C2672" w:rsidRDefault="00FB434A" w:rsidP="00F44B7B">
      <w:pPr>
        <w:ind w:leftChars="200" w:left="472" w:firstLineChars="100" w:firstLine="236"/>
        <w:rPr>
          <w:rFonts w:ascii="ＭＳ 明朝" w:hAnsi="ＭＳ 明朝"/>
          <w:szCs w:val="24"/>
        </w:rPr>
      </w:pPr>
      <w:r w:rsidRPr="002C2672">
        <w:rPr>
          <w:rFonts w:ascii="ＭＳ 明朝" w:hAnsi="ＭＳ 明朝" w:hint="eastAsia"/>
          <w:szCs w:val="24"/>
        </w:rPr>
        <w:t>ウ</w:t>
      </w:r>
      <w:r w:rsidR="008F3B44">
        <w:rPr>
          <w:rFonts w:ascii="ＭＳ 明朝" w:hAnsi="ＭＳ 明朝" w:hint="eastAsia"/>
          <w:szCs w:val="24"/>
        </w:rPr>
        <w:t>イ</w:t>
      </w:r>
      <w:r w:rsidRPr="002C2672">
        <w:rPr>
          <w:rFonts w:ascii="ＭＳ 明朝" w:hAnsi="ＭＳ 明朝" w:hint="eastAsia"/>
          <w:szCs w:val="24"/>
        </w:rPr>
        <w:t>ルス対策ソフトによ</w:t>
      </w:r>
      <w:r w:rsidR="009A1BCF" w:rsidRPr="002C2672">
        <w:rPr>
          <w:rFonts w:ascii="ＭＳ 明朝" w:hAnsi="ＭＳ 明朝" w:hint="eastAsia"/>
          <w:szCs w:val="24"/>
        </w:rPr>
        <w:t>りデータの保全に努めること</w:t>
      </w:r>
      <w:r w:rsidR="00F44B7B" w:rsidRPr="002C2672">
        <w:rPr>
          <w:rFonts w:ascii="ＭＳ 明朝" w:hAnsi="ＭＳ 明朝" w:hint="eastAsia"/>
          <w:szCs w:val="24"/>
        </w:rPr>
        <w:t>とし、ソフトはWindows　Defender を使用する。Windows　Defender 以外のウイルス対策ソフトを使用する場合は、ウイルス対策ソフトの調達に係る費用は経費に含めること。</w:t>
      </w:r>
    </w:p>
    <w:p w14:paraId="2AABC4AD" w14:textId="77777777" w:rsidR="00E31854" w:rsidRPr="002C2672" w:rsidRDefault="00E31854" w:rsidP="00FB434A">
      <w:pPr>
        <w:ind w:leftChars="200" w:left="472" w:firstLineChars="100" w:firstLine="236"/>
        <w:rPr>
          <w:rFonts w:ascii="ＭＳ 明朝" w:hAnsi="ＭＳ 明朝"/>
          <w:szCs w:val="24"/>
        </w:rPr>
      </w:pPr>
    </w:p>
    <w:p w14:paraId="18B4EAA9" w14:textId="4B796C1E" w:rsidR="00FB434A" w:rsidRPr="002C2672" w:rsidRDefault="00FB434A" w:rsidP="00FB434A">
      <w:pPr>
        <w:ind w:leftChars="50" w:left="709" w:hangingChars="250" w:hanging="591"/>
        <w:rPr>
          <w:rFonts w:ascii="ＭＳ 明朝" w:hAnsi="ＭＳ 明朝"/>
          <w:szCs w:val="24"/>
        </w:rPr>
      </w:pPr>
      <w:r w:rsidRPr="002C2672">
        <w:rPr>
          <w:rFonts w:asciiTheme="minorEastAsia" w:hAnsiTheme="minorEastAsia" w:hint="eastAsia"/>
        </w:rPr>
        <w:t>(</w:t>
      </w:r>
      <w:r w:rsidR="00E31854" w:rsidRPr="002C2672">
        <w:rPr>
          <w:rFonts w:asciiTheme="minorEastAsia" w:hAnsiTheme="minorEastAsia" w:hint="eastAsia"/>
        </w:rPr>
        <w:t>3</w:t>
      </w:r>
      <w:r w:rsidRPr="002C2672">
        <w:rPr>
          <w:rFonts w:asciiTheme="minorEastAsia" w:hAnsiTheme="minorEastAsia" w:hint="eastAsia"/>
        </w:rPr>
        <w:t xml:space="preserve">)　</w:t>
      </w:r>
      <w:r w:rsidRPr="002C2672">
        <w:rPr>
          <w:rFonts w:ascii="ＭＳ 明朝" w:hAnsi="ＭＳ 明朝" w:hint="eastAsia"/>
          <w:szCs w:val="24"/>
        </w:rPr>
        <w:t>ハードウェア</w:t>
      </w:r>
    </w:p>
    <w:p w14:paraId="1AEB61D8" w14:textId="7AEF48D9" w:rsidR="00F57BD2" w:rsidRPr="002C2672" w:rsidRDefault="00F57BD2" w:rsidP="00F57BD2">
      <w:pPr>
        <w:ind w:leftChars="200" w:left="1063" w:hangingChars="250" w:hanging="591"/>
        <w:rPr>
          <w:rFonts w:ascii="ＭＳ 明朝" w:hAnsi="ＭＳ 明朝"/>
          <w:szCs w:val="24"/>
        </w:rPr>
      </w:pPr>
      <w:r w:rsidRPr="002C2672">
        <w:rPr>
          <w:rFonts w:ascii="ＭＳ 明朝" w:hAnsi="ＭＳ 明朝" w:hint="eastAsia"/>
          <w:szCs w:val="24"/>
        </w:rPr>
        <w:t>ア　サーバ機１台(新規調達)</w:t>
      </w:r>
    </w:p>
    <w:p w14:paraId="6A3461B5" w14:textId="34BB4D38"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・OS：WindowsServer2022Standard</w:t>
      </w:r>
    </w:p>
    <w:p w14:paraId="76953D55" w14:textId="5ED952F6"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・CPU：Xeon プロセッサー(3.4GHz/4コア/8MB)</w:t>
      </w:r>
    </w:p>
    <w:p w14:paraId="565EEB40" w14:textId="249A264A"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・メモリ：16GB</w:t>
      </w:r>
    </w:p>
    <w:p w14:paraId="1273DC61" w14:textId="31404205"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・ストレージ：ＨＤＤ600GB（RAID１）</w:t>
      </w:r>
      <w:r w:rsidR="00492C10">
        <w:rPr>
          <w:rFonts w:ascii="ＭＳ 明朝" w:hAnsi="ＭＳ 明朝" w:hint="eastAsia"/>
          <w:szCs w:val="24"/>
        </w:rPr>
        <w:t>又はSSD480GB（RAID1）</w:t>
      </w:r>
    </w:p>
    <w:p w14:paraId="101BB30F" w14:textId="12505ACD"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・Microsoft　Office　Standard　LTSC　2021</w:t>
      </w:r>
    </w:p>
    <w:p w14:paraId="00FD6B5D" w14:textId="1C415414"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・UPS：高機能無停電電源装置(Smart-UPS SMT 1200RMJ) 同等以上</w:t>
      </w:r>
    </w:p>
    <w:p w14:paraId="015B0CD7" w14:textId="5D2FEAD2" w:rsidR="00F57BD2" w:rsidRPr="002C2672" w:rsidRDefault="00F57BD2" w:rsidP="00F57BD2">
      <w:pPr>
        <w:ind w:leftChars="300" w:left="1300" w:hangingChars="250" w:hanging="591"/>
        <w:rPr>
          <w:rFonts w:ascii="ＭＳ 明朝" w:hAnsi="ＭＳ 明朝"/>
          <w:szCs w:val="24"/>
        </w:rPr>
      </w:pPr>
      <w:r w:rsidRPr="002C2672">
        <w:rPr>
          <w:rFonts w:ascii="ＭＳ 明朝" w:hAnsi="ＭＳ 明朝" w:hint="eastAsia"/>
          <w:szCs w:val="24"/>
        </w:rPr>
        <w:t>・サポート：5年オンサイト保守</w:t>
      </w:r>
    </w:p>
    <w:p w14:paraId="4C5AF2B9" w14:textId="77777777" w:rsidR="00F57BD2" w:rsidRPr="00F57BD2" w:rsidRDefault="00F57BD2" w:rsidP="00F57BD2">
      <w:pPr>
        <w:ind w:leftChars="200" w:left="1063" w:hangingChars="250" w:hanging="591"/>
        <w:rPr>
          <w:rFonts w:ascii="ＭＳ 明朝" w:hAnsi="ＭＳ 明朝"/>
          <w:color w:val="000000" w:themeColor="text1"/>
          <w:szCs w:val="24"/>
        </w:rPr>
      </w:pPr>
    </w:p>
    <w:p w14:paraId="5471726A" w14:textId="422AD021" w:rsidR="00FB434A" w:rsidRPr="002C2672" w:rsidRDefault="00F57BD2" w:rsidP="00F57BD2">
      <w:pPr>
        <w:ind w:leftChars="200" w:left="1181" w:hangingChars="300" w:hanging="709"/>
        <w:rPr>
          <w:rFonts w:ascii="ＭＳ 明朝" w:hAnsi="ＭＳ 明朝"/>
          <w:szCs w:val="24"/>
        </w:rPr>
      </w:pPr>
      <w:r>
        <w:rPr>
          <w:rFonts w:ascii="ＭＳ 明朝" w:hAnsi="ＭＳ 明朝" w:hint="eastAsia"/>
          <w:color w:val="000000" w:themeColor="text1"/>
          <w:szCs w:val="24"/>
        </w:rPr>
        <w:t>イ</w:t>
      </w:r>
      <w:r w:rsidR="00FB434A" w:rsidRPr="00C06E4B">
        <w:rPr>
          <w:rFonts w:ascii="ＭＳ 明朝" w:hAnsi="ＭＳ 明朝" w:hint="eastAsia"/>
          <w:color w:val="000000" w:themeColor="text1"/>
          <w:szCs w:val="24"/>
        </w:rPr>
        <w:t xml:space="preserve">　</w:t>
      </w:r>
      <w:r w:rsidR="00E25BAE" w:rsidRPr="002C2672">
        <w:rPr>
          <w:rFonts w:ascii="ＭＳ 明朝" w:hAnsi="ＭＳ 明朝" w:hint="eastAsia"/>
          <w:szCs w:val="24"/>
        </w:rPr>
        <w:t>クライアント端末（ノート</w:t>
      </w:r>
      <w:r w:rsidR="00FB434A" w:rsidRPr="002C2672">
        <w:rPr>
          <w:rFonts w:ascii="ＭＳ 明朝" w:hAnsi="ＭＳ 明朝" w:hint="eastAsia"/>
          <w:szCs w:val="24"/>
        </w:rPr>
        <w:t>パソコン</w:t>
      </w:r>
      <w:r w:rsidR="00E25BAE" w:rsidRPr="000C6CCF">
        <w:rPr>
          <w:rFonts w:ascii="ＭＳ 明朝" w:hAnsi="ＭＳ 明朝" w:hint="eastAsia"/>
          <w:szCs w:val="24"/>
        </w:rPr>
        <w:t>）</w:t>
      </w:r>
      <w:r w:rsidR="00EC64EA">
        <w:rPr>
          <w:rFonts w:ascii="ＭＳ 明朝" w:hAnsi="ＭＳ 明朝" w:hint="eastAsia"/>
          <w:szCs w:val="24"/>
        </w:rPr>
        <w:t>4</w:t>
      </w:r>
      <w:r w:rsidR="00E25BAE" w:rsidRPr="000C6CCF">
        <w:rPr>
          <w:rFonts w:ascii="ＭＳ 明朝" w:hAnsi="ＭＳ 明朝" w:hint="eastAsia"/>
          <w:szCs w:val="24"/>
        </w:rPr>
        <w:t>台</w:t>
      </w:r>
      <w:r w:rsidRPr="000C6CCF">
        <w:rPr>
          <w:rFonts w:ascii="ＭＳ 明朝" w:hAnsi="ＭＳ 明朝" w:hint="eastAsia"/>
          <w:szCs w:val="24"/>
        </w:rPr>
        <w:t>（既存利用端末を利用）</w:t>
      </w:r>
    </w:p>
    <w:p w14:paraId="652E05C8" w14:textId="73337654" w:rsidR="00EF0FDB" w:rsidRPr="002C2672" w:rsidRDefault="00FB434A" w:rsidP="00FB434A">
      <w:pPr>
        <w:ind w:leftChars="300" w:left="709" w:firstLineChars="100" w:firstLine="236"/>
        <w:rPr>
          <w:rFonts w:ascii="ＭＳ 明朝" w:hAnsi="ＭＳ 明朝"/>
          <w:szCs w:val="24"/>
        </w:rPr>
      </w:pPr>
      <w:r w:rsidRPr="002C2672">
        <w:rPr>
          <w:rFonts w:ascii="ＭＳ 明朝" w:hAnsi="ＭＳ 明朝" w:hint="eastAsia"/>
          <w:szCs w:val="24"/>
        </w:rPr>
        <w:lastRenderedPageBreak/>
        <w:t>パソコンの仕様は、</w:t>
      </w:r>
      <w:r w:rsidR="00EF0FDB" w:rsidRPr="002C2672">
        <w:rPr>
          <w:rFonts w:ascii="ＭＳ 明朝" w:hAnsi="ＭＳ 明朝" w:hint="eastAsia"/>
          <w:szCs w:val="24"/>
        </w:rPr>
        <w:t>以下</w:t>
      </w:r>
      <w:r w:rsidR="0086525D" w:rsidRPr="002C2672">
        <w:rPr>
          <w:rFonts w:ascii="ＭＳ 明朝" w:hAnsi="ＭＳ 明朝" w:hint="eastAsia"/>
          <w:szCs w:val="24"/>
        </w:rPr>
        <w:t>と同等のものと</w:t>
      </w:r>
      <w:r w:rsidRPr="002C2672">
        <w:rPr>
          <w:rFonts w:ascii="ＭＳ 明朝" w:hAnsi="ＭＳ 明朝" w:hint="eastAsia"/>
          <w:szCs w:val="24"/>
        </w:rPr>
        <w:t>する。</w:t>
      </w:r>
    </w:p>
    <w:p w14:paraId="4FF21AC0" w14:textId="7F7F4B1D" w:rsidR="00F57BD2" w:rsidRPr="002C2672" w:rsidRDefault="00F57BD2" w:rsidP="00F57BD2">
      <w:pPr>
        <w:ind w:leftChars="300" w:left="709" w:firstLineChars="100" w:firstLine="236"/>
        <w:rPr>
          <w:rFonts w:ascii="ＭＳ 明朝" w:hAnsi="ＭＳ 明朝"/>
          <w:szCs w:val="24"/>
        </w:rPr>
      </w:pPr>
      <w:r w:rsidRPr="002C2672">
        <w:rPr>
          <w:rFonts w:ascii="ＭＳ 明朝" w:hAnsi="ＭＳ 明朝" w:hint="eastAsia"/>
          <w:szCs w:val="24"/>
        </w:rPr>
        <w:t>CPU：Intel Core-i</w:t>
      </w:r>
      <w:r w:rsidR="0084112C" w:rsidRPr="002C2672">
        <w:rPr>
          <w:rFonts w:ascii="ＭＳ 明朝" w:hAnsi="ＭＳ 明朝"/>
          <w:szCs w:val="24"/>
        </w:rPr>
        <w:t>3</w:t>
      </w:r>
      <w:r w:rsidRPr="002C2672">
        <w:rPr>
          <w:rFonts w:ascii="ＭＳ 明朝" w:hAnsi="ＭＳ 明朝" w:hint="eastAsia"/>
          <w:szCs w:val="24"/>
        </w:rPr>
        <w:t>ﾌﾟﾛｾｯｻｰ</w:t>
      </w:r>
    </w:p>
    <w:p w14:paraId="15F91E2E" w14:textId="2EE289B9" w:rsidR="00F57BD2" w:rsidRPr="002C2672" w:rsidRDefault="00F57BD2" w:rsidP="00F57BD2">
      <w:pPr>
        <w:ind w:leftChars="300" w:left="709" w:firstLineChars="100" w:firstLine="236"/>
        <w:rPr>
          <w:rFonts w:ascii="ＭＳ 明朝" w:hAnsi="ＭＳ 明朝"/>
          <w:szCs w:val="24"/>
        </w:rPr>
      </w:pPr>
      <w:r w:rsidRPr="002C2672">
        <w:rPr>
          <w:rFonts w:ascii="ＭＳ 明朝" w:hAnsi="ＭＳ 明朝" w:hint="eastAsia"/>
          <w:szCs w:val="24"/>
        </w:rPr>
        <w:t>メモリ：</w:t>
      </w:r>
      <w:r w:rsidR="00C75D14" w:rsidRPr="002C2672">
        <w:rPr>
          <w:rFonts w:ascii="ＭＳ 明朝" w:hAnsi="ＭＳ 明朝" w:hint="eastAsia"/>
          <w:szCs w:val="24"/>
        </w:rPr>
        <w:t>5GB</w:t>
      </w:r>
    </w:p>
    <w:p w14:paraId="6C8189F0" w14:textId="5171A287" w:rsidR="00F57BD2" w:rsidRPr="002C2672" w:rsidRDefault="00F57BD2" w:rsidP="00F57BD2">
      <w:pPr>
        <w:ind w:leftChars="300" w:left="709" w:firstLineChars="100" w:firstLine="236"/>
        <w:rPr>
          <w:rFonts w:ascii="ＭＳ 明朝" w:hAnsi="ＭＳ 明朝"/>
          <w:szCs w:val="24"/>
        </w:rPr>
      </w:pPr>
      <w:r w:rsidRPr="002C2672">
        <w:rPr>
          <w:rFonts w:ascii="ＭＳ 明朝" w:hAnsi="ＭＳ 明朝"/>
          <w:szCs w:val="24"/>
        </w:rPr>
        <w:t>OS</w:t>
      </w:r>
      <w:r w:rsidRPr="002C2672">
        <w:rPr>
          <w:rFonts w:ascii="ＭＳ 明朝" w:hAnsi="ＭＳ 明朝" w:hint="eastAsia"/>
          <w:szCs w:val="24"/>
        </w:rPr>
        <w:t>：</w:t>
      </w:r>
      <w:r w:rsidRPr="002C2672">
        <w:rPr>
          <w:rFonts w:ascii="ＭＳ 明朝" w:hAnsi="ＭＳ 明朝"/>
          <w:szCs w:val="24"/>
        </w:rPr>
        <w:t>Microsoft Windows</w:t>
      </w:r>
      <w:r w:rsidR="00FD6932" w:rsidRPr="002C2672">
        <w:rPr>
          <w:rFonts w:ascii="ＭＳ 明朝" w:hAnsi="ＭＳ 明朝"/>
          <w:szCs w:val="24"/>
        </w:rPr>
        <w:t>10</w:t>
      </w:r>
      <w:r w:rsidR="0084112C" w:rsidRPr="002C2672">
        <w:rPr>
          <w:rFonts w:ascii="ＭＳ 明朝" w:hAnsi="ＭＳ 明朝"/>
          <w:szCs w:val="24"/>
        </w:rPr>
        <w:t>LTSC2019</w:t>
      </w:r>
      <w:r w:rsidR="00FD6932" w:rsidRPr="002C2672">
        <w:rPr>
          <w:rFonts w:ascii="ＭＳ 明朝" w:hAnsi="ＭＳ 明朝" w:hint="eastAsia"/>
          <w:szCs w:val="24"/>
        </w:rPr>
        <w:t>または</w:t>
      </w:r>
      <w:r w:rsidR="0084112C" w:rsidRPr="002C2672">
        <w:rPr>
          <w:rFonts w:ascii="ＭＳ 明朝" w:hAnsi="ＭＳ 明朝" w:hint="eastAsia"/>
          <w:szCs w:val="24"/>
        </w:rPr>
        <w:t>Windows</w:t>
      </w:r>
      <w:r w:rsidRPr="002C2672">
        <w:rPr>
          <w:rFonts w:ascii="ＭＳ 明朝" w:hAnsi="ＭＳ 明朝"/>
          <w:szCs w:val="24"/>
        </w:rPr>
        <w:t>11</w:t>
      </w:r>
    </w:p>
    <w:p w14:paraId="4095B2F3" w14:textId="0F74ECCA" w:rsidR="00F57BD2" w:rsidRPr="002C2672" w:rsidRDefault="00F57BD2" w:rsidP="00F57BD2">
      <w:pPr>
        <w:ind w:leftChars="300" w:left="709" w:firstLineChars="100" w:firstLine="236"/>
        <w:rPr>
          <w:rFonts w:ascii="ＭＳ 明朝" w:hAnsi="ＭＳ 明朝"/>
          <w:szCs w:val="24"/>
        </w:rPr>
      </w:pPr>
      <w:r w:rsidRPr="002C2672">
        <w:rPr>
          <w:rFonts w:ascii="ＭＳ 明朝" w:hAnsi="ＭＳ 明朝" w:hint="eastAsia"/>
          <w:szCs w:val="24"/>
        </w:rPr>
        <w:t>その他ソフト：Microsoft Office Home&amp;Business202</w:t>
      </w:r>
      <w:r w:rsidR="0084112C" w:rsidRPr="002C2672">
        <w:rPr>
          <w:rFonts w:ascii="ＭＳ 明朝" w:hAnsi="ＭＳ 明朝"/>
          <w:szCs w:val="24"/>
        </w:rPr>
        <w:t>4</w:t>
      </w:r>
    </w:p>
    <w:p w14:paraId="2B0922D5" w14:textId="77777777" w:rsidR="00AC7A42" w:rsidRPr="002C2672" w:rsidRDefault="00AC7A42" w:rsidP="00AC7A42">
      <w:pPr>
        <w:rPr>
          <w:rFonts w:ascii="ＭＳ 明朝" w:hAnsi="ＭＳ 明朝"/>
          <w:szCs w:val="24"/>
        </w:rPr>
      </w:pPr>
    </w:p>
    <w:p w14:paraId="0391C5A6" w14:textId="6077C2D9" w:rsidR="00AC7A42" w:rsidRPr="000C6CCF" w:rsidRDefault="00AC7A42" w:rsidP="000C6CCF">
      <w:pPr>
        <w:ind w:firstLineChars="200" w:firstLine="472"/>
        <w:jc w:val="left"/>
        <w:rPr>
          <w:szCs w:val="21"/>
        </w:rPr>
      </w:pPr>
      <w:r w:rsidRPr="002C2672">
        <w:rPr>
          <w:rFonts w:hint="eastAsia"/>
          <w:szCs w:val="21"/>
        </w:rPr>
        <w:t>ウ　カラーレーザプリンタ</w:t>
      </w:r>
      <w:r w:rsidR="00EC64EA">
        <w:rPr>
          <w:rFonts w:hint="eastAsia"/>
          <w:szCs w:val="21"/>
        </w:rPr>
        <w:t>1</w:t>
      </w:r>
      <w:r w:rsidR="006032D4" w:rsidRPr="002C2672">
        <w:rPr>
          <w:rFonts w:hint="eastAsia"/>
          <w:szCs w:val="21"/>
        </w:rPr>
        <w:t>台</w:t>
      </w:r>
      <w:r w:rsidRPr="002C2672">
        <w:rPr>
          <w:rFonts w:hint="eastAsia"/>
          <w:szCs w:val="21"/>
        </w:rPr>
        <w:t>（</w:t>
      </w:r>
      <w:r w:rsidR="0084112C" w:rsidRPr="002C2672">
        <w:rPr>
          <w:rFonts w:hint="eastAsia"/>
          <w:szCs w:val="21"/>
        </w:rPr>
        <w:t>新規調達</w:t>
      </w:r>
      <w:r w:rsidRPr="002C2672">
        <w:rPr>
          <w:rFonts w:hint="eastAsia"/>
          <w:szCs w:val="21"/>
        </w:rPr>
        <w:t>）</w:t>
      </w:r>
    </w:p>
    <w:p w14:paraId="0A582B14" w14:textId="67C0CCC9" w:rsidR="00AC7A42" w:rsidRPr="002C2672" w:rsidRDefault="00AC7A42" w:rsidP="00073034">
      <w:pPr>
        <w:ind w:firstLineChars="400" w:firstLine="945"/>
        <w:jc w:val="left"/>
        <w:rPr>
          <w:szCs w:val="21"/>
        </w:rPr>
      </w:pPr>
      <w:r w:rsidRPr="002C2672">
        <w:rPr>
          <w:rFonts w:hint="eastAsia"/>
          <w:szCs w:val="21"/>
        </w:rPr>
        <w:t>形状：据置型</w:t>
      </w:r>
    </w:p>
    <w:p w14:paraId="73795376" w14:textId="6A7D2497" w:rsidR="00AC7A42" w:rsidRPr="002C2672" w:rsidRDefault="00AC7A42" w:rsidP="00073034">
      <w:pPr>
        <w:ind w:firstLineChars="400" w:firstLine="945"/>
        <w:jc w:val="left"/>
        <w:rPr>
          <w:szCs w:val="21"/>
        </w:rPr>
      </w:pPr>
      <w:r w:rsidRPr="002C2672">
        <w:rPr>
          <w:rFonts w:hint="eastAsia"/>
          <w:szCs w:val="21"/>
        </w:rPr>
        <w:t>対応用紙：</w:t>
      </w:r>
      <w:r w:rsidRPr="002C2672">
        <w:rPr>
          <w:szCs w:val="21"/>
        </w:rPr>
        <w:t>A3</w:t>
      </w:r>
      <w:r w:rsidRPr="002C2672">
        <w:rPr>
          <w:rFonts w:hint="eastAsia"/>
          <w:szCs w:val="21"/>
        </w:rPr>
        <w:t>以上</w:t>
      </w:r>
    </w:p>
    <w:p w14:paraId="1083D4B9" w14:textId="5DF1B26F" w:rsidR="00AC7A42" w:rsidRPr="002C2672" w:rsidRDefault="00AC7A42" w:rsidP="00073034">
      <w:pPr>
        <w:ind w:firstLineChars="400" w:firstLine="945"/>
        <w:jc w:val="left"/>
        <w:rPr>
          <w:szCs w:val="21"/>
        </w:rPr>
      </w:pPr>
      <w:r w:rsidRPr="002C2672">
        <w:rPr>
          <w:rFonts w:hint="eastAsia"/>
          <w:szCs w:val="21"/>
        </w:rPr>
        <w:t>両面印刷：標準対応</w:t>
      </w:r>
    </w:p>
    <w:p w14:paraId="2E547D08" w14:textId="3BE4B708" w:rsidR="00AC7A42" w:rsidRPr="002C2672" w:rsidRDefault="00AC7A42" w:rsidP="00073034">
      <w:pPr>
        <w:ind w:firstLineChars="400" w:firstLine="945"/>
        <w:jc w:val="left"/>
        <w:rPr>
          <w:szCs w:val="21"/>
        </w:rPr>
      </w:pPr>
      <w:r w:rsidRPr="002C2672">
        <w:rPr>
          <w:rFonts w:hint="eastAsia"/>
          <w:szCs w:val="21"/>
        </w:rPr>
        <w:t>プリンタ保守：</w:t>
      </w:r>
      <w:r w:rsidRPr="002C2672">
        <w:rPr>
          <w:szCs w:val="21"/>
        </w:rPr>
        <w:t>5</w:t>
      </w:r>
      <w:r w:rsidRPr="002C2672">
        <w:rPr>
          <w:rFonts w:hint="eastAsia"/>
          <w:szCs w:val="21"/>
        </w:rPr>
        <w:t>年間オンサイト保守（定期交換部品含む）</w:t>
      </w:r>
    </w:p>
    <w:p w14:paraId="6539B265" w14:textId="77777777" w:rsidR="00EF0FDB" w:rsidRPr="002C2672" w:rsidRDefault="00EF0FDB" w:rsidP="00AC7A42">
      <w:pPr>
        <w:rPr>
          <w:rFonts w:ascii="ＭＳ 明朝" w:hAnsi="ＭＳ 明朝"/>
          <w:szCs w:val="24"/>
        </w:rPr>
      </w:pPr>
    </w:p>
    <w:p w14:paraId="4D40DAF9" w14:textId="7E58AB2C" w:rsidR="00FB434A" w:rsidRPr="002C2672" w:rsidRDefault="00FB434A" w:rsidP="00FB434A">
      <w:pPr>
        <w:rPr>
          <w:rFonts w:ascii="ＭＳ 明朝" w:hAnsi="ＭＳ 明朝"/>
          <w:szCs w:val="24"/>
        </w:rPr>
      </w:pPr>
      <w:r w:rsidRPr="002C2672">
        <w:rPr>
          <w:rFonts w:asciiTheme="minorEastAsia" w:hAnsiTheme="minorEastAsia" w:hint="eastAsia"/>
        </w:rPr>
        <w:t xml:space="preserve"> (</w:t>
      </w:r>
      <w:r w:rsidR="00E31854" w:rsidRPr="002C2672">
        <w:rPr>
          <w:rFonts w:asciiTheme="minorEastAsia" w:hAnsiTheme="minorEastAsia" w:hint="eastAsia"/>
        </w:rPr>
        <w:t>4</w:t>
      </w:r>
      <w:r w:rsidRPr="002C2672">
        <w:rPr>
          <w:rFonts w:asciiTheme="minorEastAsia" w:hAnsiTheme="minorEastAsia" w:hint="eastAsia"/>
        </w:rPr>
        <w:t xml:space="preserve">)　</w:t>
      </w:r>
      <w:r w:rsidRPr="002C2672">
        <w:rPr>
          <w:rFonts w:ascii="ＭＳ 明朝" w:hAnsi="ＭＳ 明朝" w:hint="eastAsia"/>
          <w:szCs w:val="24"/>
        </w:rPr>
        <w:t>ソフトウェア</w:t>
      </w:r>
    </w:p>
    <w:p w14:paraId="4C1D5567" w14:textId="75236952" w:rsidR="00FB434A" w:rsidRPr="002C2672" w:rsidRDefault="00FB434A" w:rsidP="00FB434A">
      <w:pPr>
        <w:ind w:left="709" w:hangingChars="300" w:hanging="709"/>
        <w:rPr>
          <w:rFonts w:ascii="ＭＳ 明朝" w:hAnsi="ＭＳ 明朝"/>
          <w:szCs w:val="24"/>
        </w:rPr>
      </w:pPr>
      <w:r w:rsidRPr="002C2672">
        <w:rPr>
          <w:rFonts w:asciiTheme="minorEastAsia" w:hAnsiTheme="minorEastAsia" w:hint="eastAsia"/>
        </w:rPr>
        <w:t xml:space="preserve">　　　</w:t>
      </w:r>
      <w:r w:rsidRPr="002C2672">
        <w:rPr>
          <w:rFonts w:ascii="ＭＳ 明朝" w:hAnsi="ＭＳ 明朝" w:hint="eastAsia"/>
          <w:szCs w:val="24"/>
        </w:rPr>
        <w:t>各ソフトウェア及びパッケージシステムは</w:t>
      </w:r>
      <w:r w:rsidRPr="002C2672">
        <w:rPr>
          <w:rFonts w:ascii="ＭＳ 明朝" w:hAnsi="ＭＳ 明朝"/>
          <w:szCs w:val="24"/>
        </w:rPr>
        <w:t>Windows</w:t>
      </w:r>
      <w:r w:rsidR="007B7AFC" w:rsidRPr="002C2672">
        <w:rPr>
          <w:rFonts w:ascii="ＭＳ 明朝" w:hAnsi="ＭＳ 明朝" w:hint="eastAsia"/>
          <w:szCs w:val="24"/>
        </w:rPr>
        <w:t>10</w:t>
      </w:r>
      <w:r w:rsidR="0084112C" w:rsidRPr="002C2672">
        <w:rPr>
          <w:rFonts w:ascii="ＭＳ 明朝" w:hAnsi="ＭＳ 明朝"/>
          <w:szCs w:val="24"/>
        </w:rPr>
        <w:t>LTSC2019</w:t>
      </w:r>
      <w:r w:rsidR="007B7AFC" w:rsidRPr="002C2672">
        <w:rPr>
          <w:rFonts w:ascii="ＭＳ 明朝" w:hAnsi="ＭＳ 明朝" w:hint="eastAsia"/>
          <w:szCs w:val="24"/>
        </w:rPr>
        <w:t>及び</w:t>
      </w:r>
      <w:r w:rsidR="0084112C" w:rsidRPr="002C2672">
        <w:rPr>
          <w:rFonts w:ascii="ＭＳ 明朝" w:hAnsi="ＭＳ 明朝" w:hint="eastAsia"/>
          <w:szCs w:val="24"/>
        </w:rPr>
        <w:t>Windows</w:t>
      </w:r>
      <w:r w:rsidR="00EF0FDB" w:rsidRPr="002C2672">
        <w:rPr>
          <w:rFonts w:ascii="ＭＳ 明朝" w:hAnsi="ＭＳ 明朝" w:hint="eastAsia"/>
          <w:szCs w:val="24"/>
        </w:rPr>
        <w:t>11</w:t>
      </w:r>
      <w:r w:rsidR="00030DD8" w:rsidRPr="002C2672">
        <w:rPr>
          <w:rFonts w:ascii="ＭＳ 明朝" w:hAnsi="ＭＳ 明朝" w:hint="eastAsia"/>
          <w:szCs w:val="24"/>
        </w:rPr>
        <w:t>どちらでも</w:t>
      </w:r>
      <w:r w:rsidRPr="002C2672">
        <w:rPr>
          <w:rFonts w:ascii="ＭＳ 明朝" w:hAnsi="ＭＳ 明朝"/>
          <w:szCs w:val="24"/>
        </w:rPr>
        <w:t>動作</w:t>
      </w:r>
      <w:r w:rsidRPr="002C2672">
        <w:rPr>
          <w:rFonts w:ascii="ＭＳ 明朝" w:hAnsi="ＭＳ 明朝" w:hint="eastAsia"/>
          <w:szCs w:val="24"/>
        </w:rPr>
        <w:t>保証</w:t>
      </w:r>
      <w:r w:rsidRPr="002C2672">
        <w:rPr>
          <w:rFonts w:ascii="ＭＳ 明朝" w:hAnsi="ＭＳ 明朝"/>
          <w:szCs w:val="24"/>
        </w:rPr>
        <w:t>があること。</w:t>
      </w:r>
    </w:p>
    <w:p w14:paraId="1C622D2F" w14:textId="77777777" w:rsidR="00FB434A" w:rsidRPr="00C06E4B" w:rsidRDefault="00FB434A" w:rsidP="00FB434A">
      <w:pPr>
        <w:ind w:left="709" w:hangingChars="300" w:hanging="709"/>
        <w:rPr>
          <w:rFonts w:ascii="ＭＳ 明朝" w:hAnsi="ＭＳ 明朝"/>
          <w:color w:val="000000" w:themeColor="text1"/>
          <w:szCs w:val="24"/>
        </w:rPr>
      </w:pPr>
      <w:r w:rsidRPr="002C2672">
        <w:rPr>
          <w:rFonts w:asciiTheme="minorEastAsia" w:hAnsiTheme="minorEastAsia" w:hint="eastAsia"/>
        </w:rPr>
        <w:t xml:space="preserve">　　ア　</w:t>
      </w:r>
      <w:r w:rsidRPr="002C2672">
        <w:rPr>
          <w:rFonts w:ascii="ＭＳ 明朝" w:hAnsi="ＭＳ 明朝" w:hint="eastAsia"/>
          <w:szCs w:val="24"/>
        </w:rPr>
        <w:t>各ソフトウェアの選定にあたっては、安</w:t>
      </w:r>
      <w:r w:rsidRPr="00C06E4B">
        <w:rPr>
          <w:rFonts w:ascii="ＭＳ 明朝" w:hAnsi="ＭＳ 明朝" w:hint="eastAsia"/>
          <w:color w:val="000000" w:themeColor="text1"/>
          <w:szCs w:val="24"/>
        </w:rPr>
        <w:t>全性、信頼性、可用性、汎用性、拡張性及び移植性を考慮すること。</w:t>
      </w:r>
    </w:p>
    <w:p w14:paraId="7D6C129A" w14:textId="130E06B6" w:rsidR="00FB434A" w:rsidRPr="00C06E4B" w:rsidRDefault="00FB434A" w:rsidP="00FB434A">
      <w:pPr>
        <w:ind w:left="709" w:hangingChars="300" w:hanging="709"/>
        <w:rPr>
          <w:rFonts w:ascii="ＭＳ 明朝" w:hAnsi="ＭＳ 明朝"/>
          <w:color w:val="000000" w:themeColor="text1"/>
          <w:szCs w:val="24"/>
        </w:rPr>
      </w:pPr>
      <w:r w:rsidRPr="00C06E4B">
        <w:rPr>
          <w:rFonts w:asciiTheme="minorEastAsia" w:hAnsiTheme="minorEastAsia" w:hint="eastAsia"/>
          <w:color w:val="000000" w:themeColor="text1"/>
        </w:rPr>
        <w:t xml:space="preserve">　　イ　</w:t>
      </w:r>
      <w:r>
        <w:rPr>
          <w:rFonts w:ascii="ＭＳ 明朝" w:hAnsi="ＭＳ 明朝" w:hint="eastAsia"/>
          <w:color w:val="000000" w:themeColor="text1"/>
          <w:szCs w:val="24"/>
        </w:rPr>
        <w:t>パッケージシステムは、</w:t>
      </w:r>
      <w:r w:rsidR="00E25BAE">
        <w:rPr>
          <w:rFonts w:ascii="ＭＳ 明朝" w:hAnsi="ＭＳ 明朝" w:hint="eastAsia"/>
          <w:color w:val="000000" w:themeColor="text1"/>
          <w:szCs w:val="24"/>
        </w:rPr>
        <w:t>利用開始より5年経過後も</w:t>
      </w:r>
      <w:r w:rsidRPr="00C06E4B">
        <w:rPr>
          <w:rFonts w:ascii="ＭＳ 明朝" w:hAnsi="ＭＳ 明朝" w:hint="eastAsia"/>
          <w:color w:val="000000" w:themeColor="text1"/>
          <w:szCs w:val="24"/>
        </w:rPr>
        <w:t>利</w:t>
      </w:r>
      <w:r w:rsidR="009A1BCF">
        <w:rPr>
          <w:rFonts w:ascii="ＭＳ 明朝" w:hAnsi="ＭＳ 明朝" w:hint="eastAsia"/>
          <w:color w:val="000000" w:themeColor="text1"/>
          <w:szCs w:val="24"/>
        </w:rPr>
        <w:t>用可能なシステムであることが望ましい。</w:t>
      </w:r>
    </w:p>
    <w:p w14:paraId="3612966E" w14:textId="77777777" w:rsidR="00FB434A" w:rsidRPr="00C06E4B" w:rsidRDefault="00FB434A" w:rsidP="00FB434A">
      <w:pPr>
        <w:ind w:left="709" w:hangingChars="300" w:hanging="709"/>
        <w:rPr>
          <w:rFonts w:ascii="ＭＳ 明朝" w:hAnsi="ＭＳ 明朝"/>
          <w:color w:val="000000" w:themeColor="text1"/>
          <w:szCs w:val="24"/>
        </w:rPr>
      </w:pPr>
      <w:r w:rsidRPr="00C06E4B">
        <w:rPr>
          <w:rFonts w:ascii="ＭＳ 明朝" w:hAnsi="ＭＳ 明朝" w:hint="eastAsia"/>
          <w:color w:val="000000" w:themeColor="text1"/>
          <w:szCs w:val="24"/>
        </w:rPr>
        <w:t xml:space="preserve">　　　　また、</w:t>
      </w:r>
      <w:r w:rsidRPr="006032D4">
        <w:rPr>
          <w:rFonts w:ascii="ＭＳ 明朝" w:hAnsi="ＭＳ 明朝" w:hint="eastAsia"/>
          <w:color w:val="000000" w:themeColor="text1"/>
          <w:szCs w:val="24"/>
        </w:rPr>
        <w:t>必要時に</w:t>
      </w:r>
      <w:r w:rsidRPr="006032D4">
        <w:rPr>
          <w:rFonts w:ascii="ＭＳ 明朝" w:hAnsi="ＭＳ 明朝"/>
          <w:color w:val="000000" w:themeColor="text1"/>
          <w:szCs w:val="24"/>
        </w:rPr>
        <w:t>OS等のバージョンアップに追加の費用を生じさせることなく対応できるシステムであること</w:t>
      </w:r>
      <w:r w:rsidRPr="00C06E4B">
        <w:rPr>
          <w:rFonts w:ascii="ＭＳ 明朝" w:hAnsi="ＭＳ 明朝"/>
          <w:color w:val="000000" w:themeColor="text1"/>
          <w:szCs w:val="24"/>
        </w:rPr>
        <w:t>。</w:t>
      </w:r>
    </w:p>
    <w:p w14:paraId="0221D6CD" w14:textId="77777777" w:rsidR="00FB434A" w:rsidRDefault="00FB434A" w:rsidP="00FB434A">
      <w:pPr>
        <w:ind w:left="709" w:hangingChars="300" w:hanging="709"/>
        <w:rPr>
          <w:rFonts w:ascii="ＭＳ 明朝" w:hAnsi="ＭＳ 明朝"/>
          <w:color w:val="000000" w:themeColor="text1"/>
          <w:szCs w:val="24"/>
        </w:rPr>
      </w:pPr>
      <w:r>
        <w:rPr>
          <w:rFonts w:ascii="ＭＳ 明朝" w:hAnsi="ＭＳ 明朝" w:hint="eastAsia"/>
          <w:color w:val="000000" w:themeColor="text1"/>
          <w:szCs w:val="24"/>
        </w:rPr>
        <w:t xml:space="preserve">　　ウ</w:t>
      </w:r>
      <w:r w:rsidRPr="00C06E4B">
        <w:rPr>
          <w:rFonts w:ascii="ＭＳ 明朝" w:hAnsi="ＭＳ 明朝" w:hint="eastAsia"/>
          <w:color w:val="000000" w:themeColor="text1"/>
          <w:szCs w:val="24"/>
        </w:rPr>
        <w:t xml:space="preserve">　クライアント側パソコンに追加のソフトウェアのインストールが必要な場合も、ライセンス費用等、別途の費用が発生しないこと。</w:t>
      </w:r>
    </w:p>
    <w:p w14:paraId="673A2BF8" w14:textId="6D7AF7FD" w:rsidR="00FB434A" w:rsidRPr="002C2672" w:rsidRDefault="00FB434A" w:rsidP="00FB434A">
      <w:pPr>
        <w:ind w:left="709" w:hangingChars="300" w:hanging="709"/>
        <w:rPr>
          <w:rFonts w:ascii="ＭＳ 明朝" w:hAnsi="ＭＳ 明朝"/>
          <w:szCs w:val="24"/>
        </w:rPr>
      </w:pPr>
      <w:r>
        <w:rPr>
          <w:rFonts w:ascii="ＭＳ 明朝" w:hAnsi="ＭＳ 明朝" w:hint="eastAsia"/>
          <w:color w:val="000000" w:themeColor="text1"/>
          <w:szCs w:val="24"/>
        </w:rPr>
        <w:t xml:space="preserve">　　</w:t>
      </w:r>
      <w:r w:rsidRPr="000C6CCF">
        <w:rPr>
          <w:rFonts w:ascii="ＭＳ 明朝" w:hAnsi="ＭＳ 明朝" w:hint="eastAsia"/>
          <w:color w:val="000000" w:themeColor="text1"/>
          <w:szCs w:val="24"/>
        </w:rPr>
        <w:t>エ　株式会社ゼンリン社の電子住宅地図「</w:t>
      </w:r>
      <w:r w:rsidRPr="000C6CCF">
        <w:rPr>
          <w:rFonts w:ascii="ＭＳ 明朝" w:hAnsi="ＭＳ 明朝"/>
          <w:color w:val="000000" w:themeColor="text1"/>
          <w:szCs w:val="24"/>
        </w:rPr>
        <w:t>Z-Map TOWNⅡ」を</w:t>
      </w:r>
      <w:r w:rsidR="00EC64EA">
        <w:rPr>
          <w:rFonts w:ascii="ＭＳ 明朝" w:hAnsi="ＭＳ 明朝" w:hint="eastAsia"/>
          <w:szCs w:val="24"/>
        </w:rPr>
        <w:t>4</w:t>
      </w:r>
      <w:r w:rsidR="006B097E" w:rsidRPr="000C6CCF">
        <w:rPr>
          <w:rFonts w:ascii="ＭＳ 明朝" w:hAnsi="ＭＳ 明朝" w:hint="eastAsia"/>
          <w:szCs w:val="24"/>
        </w:rPr>
        <w:t>端末分</w:t>
      </w:r>
      <w:r w:rsidR="00A570D9" w:rsidRPr="000C6CCF">
        <w:rPr>
          <w:rFonts w:ascii="ＭＳ 明朝" w:hAnsi="ＭＳ 明朝" w:hint="eastAsia"/>
          <w:szCs w:val="24"/>
        </w:rPr>
        <w:t>調達、</w:t>
      </w:r>
      <w:r w:rsidR="00DB153D" w:rsidRPr="000C6CCF">
        <w:rPr>
          <w:rFonts w:ascii="ＭＳ 明朝" w:hAnsi="ＭＳ 明朝" w:hint="eastAsia"/>
          <w:szCs w:val="24"/>
        </w:rPr>
        <w:t>システムに登録</w:t>
      </w:r>
      <w:r w:rsidRPr="000C6CCF">
        <w:rPr>
          <w:rFonts w:ascii="ＭＳ 明朝" w:hAnsi="ＭＳ 明朝" w:hint="eastAsia"/>
          <w:szCs w:val="24"/>
        </w:rPr>
        <w:t>すること。</w:t>
      </w:r>
      <w:r w:rsidR="00966AB6" w:rsidRPr="000C6CCF">
        <w:rPr>
          <w:rFonts w:ascii="ＭＳ 明朝" w:hAnsi="ＭＳ 明朝" w:hint="eastAsia"/>
          <w:szCs w:val="24"/>
        </w:rPr>
        <w:t>（</w:t>
      </w:r>
      <w:r w:rsidR="008247A5" w:rsidRPr="000C6CCF">
        <w:rPr>
          <w:rFonts w:ascii="ＭＳ 明朝" w:hAnsi="ＭＳ 明朝"/>
          <w:szCs w:val="24"/>
        </w:rPr>
        <w:t>5年間</w:t>
      </w:r>
      <w:r w:rsidR="00966AB6" w:rsidRPr="000C6CCF">
        <w:rPr>
          <w:rFonts w:ascii="ＭＳ 明朝" w:hAnsi="ＭＳ 明朝" w:hint="eastAsia"/>
          <w:szCs w:val="24"/>
        </w:rPr>
        <w:t>の</w:t>
      </w:r>
      <w:r w:rsidR="008247A5" w:rsidRPr="000C6CCF">
        <w:rPr>
          <w:rFonts w:ascii="ＭＳ 明朝" w:hAnsi="ＭＳ 明朝" w:hint="eastAsia"/>
          <w:szCs w:val="24"/>
        </w:rPr>
        <w:t>更新データ供給</w:t>
      </w:r>
      <w:r w:rsidR="00966AB6" w:rsidRPr="000C6CCF">
        <w:rPr>
          <w:rFonts w:ascii="ＭＳ 明朝" w:hAnsi="ＭＳ 明朝" w:hint="eastAsia"/>
          <w:szCs w:val="24"/>
        </w:rPr>
        <w:t>ライセンス</w:t>
      </w:r>
      <w:r w:rsidR="00345D68">
        <w:rPr>
          <w:rFonts w:ascii="ＭＳ 明朝" w:hAnsi="ＭＳ 明朝" w:hint="eastAsia"/>
          <w:szCs w:val="24"/>
        </w:rPr>
        <w:t>とする</w:t>
      </w:r>
      <w:r w:rsidR="00966AB6" w:rsidRPr="000C6CCF">
        <w:rPr>
          <w:rFonts w:ascii="ＭＳ 明朝" w:hAnsi="ＭＳ 明朝" w:hint="eastAsia"/>
          <w:szCs w:val="24"/>
        </w:rPr>
        <w:t>）</w:t>
      </w:r>
    </w:p>
    <w:p w14:paraId="3DB5BD76" w14:textId="433B25C0" w:rsidR="00FB434A" w:rsidRPr="00C06E4B" w:rsidRDefault="00FB434A" w:rsidP="00FB434A">
      <w:pPr>
        <w:ind w:left="709" w:hangingChars="300" w:hanging="709"/>
        <w:rPr>
          <w:rFonts w:ascii="ＭＳ 明朝" w:hAnsi="ＭＳ 明朝"/>
          <w:color w:val="000000" w:themeColor="text1"/>
          <w:szCs w:val="24"/>
        </w:rPr>
      </w:pPr>
      <w:r w:rsidRPr="00C06E4B">
        <w:rPr>
          <w:rFonts w:ascii="ＭＳ 明朝" w:hAnsi="ＭＳ 明朝" w:hint="eastAsia"/>
          <w:color w:val="000000" w:themeColor="text1"/>
          <w:szCs w:val="24"/>
        </w:rPr>
        <w:t xml:space="preserve"> (</w:t>
      </w:r>
      <w:r w:rsidR="00E31854">
        <w:rPr>
          <w:rFonts w:ascii="ＭＳ 明朝" w:hAnsi="ＭＳ 明朝" w:hint="eastAsia"/>
          <w:color w:val="000000" w:themeColor="text1"/>
          <w:szCs w:val="24"/>
        </w:rPr>
        <w:t>5</w:t>
      </w:r>
      <w:r w:rsidRPr="00C06E4B">
        <w:rPr>
          <w:rFonts w:ascii="ＭＳ 明朝" w:hAnsi="ＭＳ 明朝" w:hint="eastAsia"/>
          <w:color w:val="000000" w:themeColor="text1"/>
          <w:szCs w:val="24"/>
        </w:rPr>
        <w:t>)　ネットワーク環境</w:t>
      </w:r>
    </w:p>
    <w:p w14:paraId="003225B9" w14:textId="77777777" w:rsidR="00FB434A" w:rsidRPr="00C06E4B" w:rsidRDefault="00FB434A" w:rsidP="00FB434A">
      <w:pPr>
        <w:ind w:left="709" w:hangingChars="300" w:hanging="709"/>
        <w:rPr>
          <w:rFonts w:ascii="ＭＳ 明朝" w:hAnsi="ＭＳ 明朝"/>
          <w:color w:val="000000" w:themeColor="text1"/>
          <w:szCs w:val="24"/>
        </w:rPr>
      </w:pPr>
      <w:r w:rsidRPr="00C06E4B">
        <w:rPr>
          <w:rFonts w:asciiTheme="minorEastAsia" w:hAnsiTheme="minorEastAsia" w:hint="eastAsia"/>
          <w:color w:val="000000" w:themeColor="text1"/>
        </w:rPr>
        <w:t xml:space="preserve">　　ア　</w:t>
      </w:r>
      <w:r w:rsidRPr="00C06E4B">
        <w:rPr>
          <w:rFonts w:ascii="ＭＳ 明朝" w:hAnsi="ＭＳ 明朝" w:hint="eastAsia"/>
          <w:color w:val="000000" w:themeColor="text1"/>
          <w:szCs w:val="24"/>
        </w:rPr>
        <w:t>ネットワーク環境は既設のものを利用すること。</w:t>
      </w:r>
    </w:p>
    <w:p w14:paraId="1EDDD31F" w14:textId="5F5838CB" w:rsidR="00FB434A" w:rsidRPr="00C06E4B" w:rsidRDefault="00FB434A" w:rsidP="00FB434A">
      <w:pPr>
        <w:ind w:left="709" w:hangingChars="300" w:hanging="709"/>
        <w:rPr>
          <w:rFonts w:ascii="ＭＳ 明朝" w:hAnsi="ＭＳ 明朝"/>
          <w:color w:val="000000" w:themeColor="text1"/>
          <w:szCs w:val="24"/>
        </w:rPr>
      </w:pPr>
      <w:r w:rsidRPr="00C06E4B">
        <w:rPr>
          <w:rFonts w:ascii="ＭＳ 明朝" w:hAnsi="ＭＳ 明朝" w:hint="eastAsia"/>
          <w:color w:val="000000" w:themeColor="text1"/>
          <w:szCs w:val="24"/>
        </w:rPr>
        <w:t xml:space="preserve">　　イ　ネットワークに参加するためのＩＰアドレス等必要な情</w:t>
      </w:r>
      <w:r w:rsidR="009A1BCF">
        <w:rPr>
          <w:rFonts w:ascii="ＭＳ 明朝" w:hAnsi="ＭＳ 明朝" w:hint="eastAsia"/>
          <w:color w:val="000000" w:themeColor="text1"/>
          <w:szCs w:val="24"/>
        </w:rPr>
        <w:t>報は、</w:t>
      </w:r>
      <w:r w:rsidR="0084268F">
        <w:rPr>
          <w:rFonts w:ascii="ＭＳ 明朝" w:hAnsi="ＭＳ 明朝" w:hint="eastAsia"/>
          <w:color w:val="000000" w:themeColor="text1"/>
          <w:szCs w:val="24"/>
        </w:rPr>
        <w:t>発注者</w:t>
      </w:r>
      <w:r w:rsidR="009A1BCF">
        <w:rPr>
          <w:rFonts w:ascii="ＭＳ 明朝" w:hAnsi="ＭＳ 明朝" w:hint="eastAsia"/>
          <w:color w:val="000000" w:themeColor="text1"/>
          <w:szCs w:val="24"/>
        </w:rPr>
        <w:t>が提供する。なお、ネットワークへの参加に際しては、</w:t>
      </w:r>
      <w:r w:rsidR="0084268F">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sidR="0084268F">
        <w:rPr>
          <w:rFonts w:ascii="ＭＳ 明朝" w:hAnsi="ＭＳ 明朝" w:hint="eastAsia"/>
          <w:color w:val="000000" w:themeColor="text1"/>
          <w:szCs w:val="24"/>
        </w:rPr>
        <w:t>受注者</w:t>
      </w:r>
      <w:r w:rsidR="00C52FBA">
        <w:rPr>
          <w:rFonts w:ascii="ＭＳ 明朝" w:hAnsi="ＭＳ 明朝" w:hint="eastAsia"/>
          <w:color w:val="000000" w:themeColor="text1"/>
          <w:szCs w:val="24"/>
        </w:rPr>
        <w:t>とが</w:t>
      </w:r>
      <w:r w:rsidR="009A1BCF">
        <w:rPr>
          <w:rFonts w:ascii="ＭＳ 明朝" w:hAnsi="ＭＳ 明朝" w:hint="eastAsia"/>
          <w:color w:val="000000" w:themeColor="text1"/>
          <w:szCs w:val="24"/>
        </w:rPr>
        <w:t>協議の上、決定すること</w:t>
      </w:r>
      <w:r w:rsidRPr="00C06E4B">
        <w:rPr>
          <w:rFonts w:ascii="ＭＳ 明朝" w:hAnsi="ＭＳ 明朝" w:hint="eastAsia"/>
          <w:color w:val="000000" w:themeColor="text1"/>
          <w:szCs w:val="24"/>
        </w:rPr>
        <w:t>。</w:t>
      </w:r>
    </w:p>
    <w:p w14:paraId="1B407FA0" w14:textId="379CEB82" w:rsidR="00FB434A" w:rsidRPr="002C2672" w:rsidRDefault="00FB434A" w:rsidP="00FB434A">
      <w:pPr>
        <w:rPr>
          <w:rFonts w:ascii="ＭＳ 明朝" w:hAnsi="ＭＳ 明朝"/>
          <w:color w:val="000000" w:themeColor="text1"/>
          <w:szCs w:val="24"/>
        </w:rPr>
      </w:pPr>
      <w:r w:rsidRPr="00C06E4B">
        <w:rPr>
          <w:rFonts w:asciiTheme="minorEastAsia" w:hAnsiTheme="minorEastAsia" w:hint="eastAsia"/>
          <w:color w:val="000000" w:themeColor="text1"/>
        </w:rPr>
        <w:t xml:space="preserve"> </w:t>
      </w:r>
      <w:r w:rsidRPr="002853C7">
        <w:rPr>
          <w:rFonts w:asciiTheme="minorEastAsia" w:hAnsiTheme="minorEastAsia" w:hint="eastAsia"/>
          <w:color w:val="000000" w:themeColor="text1"/>
        </w:rPr>
        <w:t>(</w:t>
      </w:r>
      <w:r w:rsidR="00E31854">
        <w:rPr>
          <w:rFonts w:asciiTheme="minorEastAsia" w:hAnsiTheme="minorEastAsia" w:hint="eastAsia"/>
          <w:color w:val="000000" w:themeColor="text1"/>
        </w:rPr>
        <w:t>6</w:t>
      </w:r>
      <w:r w:rsidRPr="002853C7">
        <w:rPr>
          <w:rFonts w:asciiTheme="minorEastAsia" w:hAnsiTheme="minorEastAsia" w:hint="eastAsia"/>
          <w:color w:val="000000" w:themeColor="text1"/>
        </w:rPr>
        <w:t xml:space="preserve">)　</w:t>
      </w:r>
      <w:r w:rsidRPr="002C2672">
        <w:rPr>
          <w:rFonts w:ascii="ＭＳ 明朝" w:hAnsi="ＭＳ 明朝" w:hint="eastAsia"/>
          <w:color w:val="000000" w:themeColor="text1"/>
          <w:szCs w:val="24"/>
        </w:rPr>
        <w:t>ユーザー定義文字（外字）</w:t>
      </w:r>
    </w:p>
    <w:p w14:paraId="146CE103" w14:textId="30A184D8" w:rsidR="00FB434A" w:rsidRDefault="00FB434A" w:rsidP="00FB434A">
      <w:pPr>
        <w:ind w:left="709" w:hangingChars="300" w:hanging="709"/>
        <w:rPr>
          <w:rFonts w:ascii="ＭＳ 明朝" w:hAnsi="ＭＳ 明朝"/>
          <w:color w:val="000000" w:themeColor="text1"/>
          <w:szCs w:val="24"/>
        </w:rPr>
      </w:pPr>
      <w:r w:rsidRPr="002C2672">
        <w:rPr>
          <w:rFonts w:asciiTheme="minorEastAsia" w:hAnsiTheme="minorEastAsia" w:hint="eastAsia"/>
          <w:color w:val="000000" w:themeColor="text1"/>
        </w:rPr>
        <w:t xml:space="preserve">　　ア　</w:t>
      </w:r>
      <w:r w:rsidRPr="002C2672">
        <w:rPr>
          <w:rFonts w:ascii="ＭＳ 明朝" w:hAnsi="ＭＳ 明朝" w:hint="eastAsia"/>
          <w:color w:val="000000" w:themeColor="text1"/>
          <w:szCs w:val="24"/>
        </w:rPr>
        <w:t>システムでは、既存の基幹系</w:t>
      </w:r>
      <w:r w:rsidRPr="008D588E">
        <w:rPr>
          <w:rFonts w:ascii="ＭＳ 明朝" w:hAnsi="ＭＳ 明朝" w:hint="eastAsia"/>
          <w:color w:val="000000" w:themeColor="text1"/>
          <w:szCs w:val="24"/>
        </w:rPr>
        <w:t>システムと共通的に外字を利用できること。</w:t>
      </w:r>
    </w:p>
    <w:p w14:paraId="3B7E7841" w14:textId="4412DA7D" w:rsidR="00F57BD2" w:rsidRPr="008D588E" w:rsidRDefault="00F57BD2" w:rsidP="00FB434A">
      <w:pPr>
        <w:ind w:left="709" w:hangingChars="300" w:hanging="709"/>
        <w:rPr>
          <w:rFonts w:ascii="ＭＳ 明朝" w:hAnsi="ＭＳ 明朝"/>
          <w:color w:val="000000" w:themeColor="text1"/>
          <w:szCs w:val="24"/>
        </w:rPr>
      </w:pPr>
      <w:r>
        <w:rPr>
          <w:rFonts w:ascii="ＭＳ 明朝" w:hAnsi="ＭＳ 明朝" w:hint="eastAsia"/>
          <w:color w:val="000000" w:themeColor="text1"/>
          <w:szCs w:val="24"/>
        </w:rPr>
        <w:t xml:space="preserve">　　　　（外字フォントは</w:t>
      </w:r>
      <w:r w:rsidR="0084268F">
        <w:rPr>
          <w:rFonts w:ascii="ＭＳ 明朝" w:hAnsi="ＭＳ 明朝" w:hint="eastAsia"/>
          <w:color w:val="000000" w:themeColor="text1"/>
          <w:szCs w:val="24"/>
        </w:rPr>
        <w:t>発注者</w:t>
      </w:r>
      <w:r>
        <w:rPr>
          <w:rFonts w:ascii="ＭＳ 明朝" w:hAnsi="ＭＳ 明朝" w:hint="eastAsia"/>
          <w:color w:val="000000" w:themeColor="text1"/>
          <w:szCs w:val="24"/>
        </w:rPr>
        <w:t>より提供するものとする。）</w:t>
      </w:r>
    </w:p>
    <w:p w14:paraId="3000F94C" w14:textId="1CB9B654" w:rsidR="00FB434A" w:rsidRDefault="00FB434A" w:rsidP="00FB434A">
      <w:pPr>
        <w:ind w:left="709" w:hangingChars="300" w:hanging="709"/>
        <w:rPr>
          <w:rFonts w:ascii="ＭＳ 明朝" w:hAnsi="ＭＳ 明朝"/>
          <w:color w:val="000000" w:themeColor="text1"/>
          <w:szCs w:val="24"/>
        </w:rPr>
      </w:pPr>
      <w:r>
        <w:rPr>
          <w:rFonts w:ascii="ＭＳ 明朝" w:hAnsi="ＭＳ 明朝" w:hint="eastAsia"/>
          <w:color w:val="000000" w:themeColor="text1"/>
          <w:szCs w:val="24"/>
        </w:rPr>
        <w:t xml:space="preserve">　　イ　登録した外字（</w:t>
      </w:r>
      <w:r w:rsidRPr="008D588E">
        <w:rPr>
          <w:rFonts w:ascii="ＭＳ 明朝" w:hAnsi="ＭＳ 明朝" w:hint="eastAsia"/>
          <w:color w:val="000000" w:themeColor="text1"/>
          <w:szCs w:val="24"/>
        </w:rPr>
        <w:t>システムが稼働後に基幹系システムで新規作成されたものを含む。）は、画面表示及び印刷物への印字を可能とすること。</w:t>
      </w:r>
    </w:p>
    <w:p w14:paraId="36732B8C" w14:textId="75DD73C2" w:rsidR="005F7048" w:rsidRDefault="005F7048" w:rsidP="005F7048">
      <w:pPr>
        <w:ind w:firstLineChars="50" w:firstLine="118"/>
        <w:rPr>
          <w:rFonts w:ascii="ＭＳ 明朝" w:hAnsi="ＭＳ 明朝"/>
          <w:color w:val="000000" w:themeColor="text1"/>
          <w:szCs w:val="24"/>
        </w:rPr>
      </w:pPr>
      <w:r w:rsidRPr="00B71A92">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7</w:t>
      </w:r>
      <w:r w:rsidRPr="00B71A92">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 xml:space="preserve">　</w:t>
      </w:r>
      <w:r>
        <w:rPr>
          <w:rFonts w:ascii="ＭＳ 明朝" w:hAnsi="ＭＳ 明朝" w:hint="eastAsia"/>
          <w:color w:val="000000" w:themeColor="text1"/>
          <w:szCs w:val="24"/>
        </w:rPr>
        <w:t>データ移行</w:t>
      </w:r>
    </w:p>
    <w:p w14:paraId="7826B802" w14:textId="0018F9A5" w:rsidR="005F7048" w:rsidRDefault="005F7048" w:rsidP="005F7048">
      <w:pPr>
        <w:ind w:firstLineChars="50" w:firstLine="118"/>
        <w:rPr>
          <w:rFonts w:ascii="ＭＳ 明朝" w:hAnsi="ＭＳ 明朝"/>
          <w:color w:val="000000" w:themeColor="text1"/>
          <w:szCs w:val="24"/>
        </w:rPr>
      </w:pPr>
      <w:r>
        <w:rPr>
          <w:rFonts w:ascii="ＭＳ 明朝" w:hAnsi="ＭＳ 明朝" w:hint="eastAsia"/>
          <w:color w:val="000000" w:themeColor="text1"/>
          <w:szCs w:val="24"/>
        </w:rPr>
        <w:t xml:space="preserve">　 ア　本市が保持する避難行動要支援者データを可能な限り</w:t>
      </w:r>
      <w:r w:rsidR="0078147F">
        <w:rPr>
          <w:rFonts w:ascii="ＭＳ 明朝" w:hAnsi="ＭＳ 明朝" w:hint="eastAsia"/>
          <w:color w:val="000000" w:themeColor="text1"/>
          <w:szCs w:val="24"/>
        </w:rPr>
        <w:t>移行</w:t>
      </w:r>
      <w:r>
        <w:rPr>
          <w:rFonts w:ascii="ＭＳ 明朝" w:hAnsi="ＭＳ 明朝" w:hint="eastAsia"/>
          <w:color w:val="000000" w:themeColor="text1"/>
          <w:szCs w:val="24"/>
        </w:rPr>
        <w:t>すること。</w:t>
      </w:r>
    </w:p>
    <w:p w14:paraId="06D297DC" w14:textId="3CB3E7E7" w:rsidR="005F7048" w:rsidRDefault="005F7048" w:rsidP="005F7048">
      <w:pPr>
        <w:ind w:firstLineChars="50" w:firstLine="118"/>
        <w:rPr>
          <w:rFonts w:ascii="ＭＳ 明朝" w:hAnsi="ＭＳ 明朝"/>
          <w:color w:val="000000" w:themeColor="text1"/>
          <w:szCs w:val="24"/>
        </w:rPr>
      </w:pPr>
      <w:r>
        <w:rPr>
          <w:rFonts w:ascii="ＭＳ 明朝" w:hAnsi="ＭＳ 明朝" w:hint="eastAsia"/>
          <w:color w:val="000000" w:themeColor="text1"/>
          <w:szCs w:val="24"/>
        </w:rPr>
        <w:t xml:space="preserve">　 イ　民生委員や自治会、避難所等のデータをマスタへ移行すること。</w:t>
      </w:r>
    </w:p>
    <w:p w14:paraId="5B255AEA" w14:textId="23B504AB" w:rsidR="005F7048" w:rsidRPr="008D588E" w:rsidRDefault="005F7048" w:rsidP="005F7048">
      <w:pPr>
        <w:ind w:firstLineChars="50" w:firstLine="118"/>
        <w:rPr>
          <w:rFonts w:ascii="ＭＳ 明朝" w:hAnsi="ＭＳ 明朝"/>
          <w:color w:val="000000" w:themeColor="text1"/>
          <w:szCs w:val="24"/>
        </w:rPr>
      </w:pPr>
      <w:r>
        <w:rPr>
          <w:rFonts w:ascii="ＭＳ 明朝" w:hAnsi="ＭＳ 明朝" w:hint="eastAsia"/>
          <w:color w:val="000000" w:themeColor="text1"/>
          <w:szCs w:val="24"/>
        </w:rPr>
        <w:lastRenderedPageBreak/>
        <w:t xml:space="preserve">　 ウ　データの取り扱いには十分に注意し、効果的かつ</w:t>
      </w:r>
      <w:r w:rsidR="00D21934">
        <w:rPr>
          <w:rFonts w:ascii="ＭＳ 明朝" w:hAnsi="ＭＳ 明朝" w:hint="eastAsia"/>
          <w:color w:val="000000" w:themeColor="text1"/>
          <w:szCs w:val="24"/>
        </w:rPr>
        <w:t>確実</w:t>
      </w:r>
      <w:r>
        <w:rPr>
          <w:rFonts w:ascii="ＭＳ 明朝" w:hAnsi="ＭＳ 明朝" w:hint="eastAsia"/>
          <w:color w:val="000000" w:themeColor="text1"/>
          <w:szCs w:val="24"/>
        </w:rPr>
        <w:t>に移行を行うこと。</w:t>
      </w:r>
    </w:p>
    <w:p w14:paraId="0FA68F2B" w14:textId="097EEFB4" w:rsidR="00B71A92" w:rsidRDefault="00B71A92" w:rsidP="00D065A5">
      <w:pPr>
        <w:ind w:left="709" w:hangingChars="300" w:hanging="709"/>
        <w:rPr>
          <w:rFonts w:asciiTheme="minorEastAsia" w:eastAsiaTheme="minorEastAsia" w:hAnsiTheme="minorEastAsia"/>
          <w:color w:val="000000" w:themeColor="text1"/>
        </w:rPr>
      </w:pPr>
      <w:r>
        <w:rPr>
          <w:rFonts w:hint="eastAsia"/>
          <w:color w:val="000000" w:themeColor="text1"/>
        </w:rPr>
        <w:t xml:space="preserve"> </w:t>
      </w:r>
      <w:r w:rsidRPr="00B71A92">
        <w:rPr>
          <w:rFonts w:asciiTheme="minorEastAsia" w:eastAsiaTheme="minorEastAsia" w:hAnsiTheme="minorEastAsia"/>
          <w:color w:val="000000" w:themeColor="text1"/>
        </w:rPr>
        <w:t>(</w:t>
      </w:r>
      <w:r w:rsidR="005F7048">
        <w:rPr>
          <w:rFonts w:asciiTheme="minorEastAsia" w:eastAsiaTheme="minorEastAsia" w:hAnsiTheme="minorEastAsia" w:hint="eastAsia"/>
          <w:color w:val="000000" w:themeColor="text1"/>
        </w:rPr>
        <w:t>8</w:t>
      </w:r>
      <w:r w:rsidRPr="00B71A92">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 xml:space="preserve">　データ連携</w:t>
      </w:r>
    </w:p>
    <w:p w14:paraId="57EF84D9" w14:textId="28A93CB8" w:rsidR="00B71A92" w:rsidRDefault="00B71A92" w:rsidP="0079088A">
      <w:pPr>
        <w:ind w:left="472" w:hangingChars="200" w:hanging="472"/>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定期的に</w:t>
      </w:r>
      <w:r w:rsidR="0084268F">
        <w:rPr>
          <w:rFonts w:asciiTheme="minorEastAsia" w:eastAsiaTheme="minorEastAsia" w:hAnsiTheme="minorEastAsia" w:hint="eastAsia"/>
          <w:color w:val="000000" w:themeColor="text1"/>
        </w:rPr>
        <w:t>発注者</w:t>
      </w:r>
      <w:r>
        <w:rPr>
          <w:rFonts w:asciiTheme="minorEastAsia" w:eastAsiaTheme="minorEastAsia" w:hAnsiTheme="minorEastAsia" w:hint="eastAsia"/>
          <w:color w:val="000000" w:themeColor="text1"/>
        </w:rPr>
        <w:t>の住民基本システム</w:t>
      </w:r>
      <w:r w:rsidR="0079088A">
        <w:rPr>
          <w:rFonts w:asciiTheme="minorEastAsia" w:eastAsiaTheme="minorEastAsia" w:hAnsiTheme="minorEastAsia" w:hint="eastAsia"/>
          <w:color w:val="000000" w:themeColor="text1"/>
        </w:rPr>
        <w:t>や福祉システムの必要な情報をＣＳＶ形式で取り込み、更新できること。</w:t>
      </w:r>
    </w:p>
    <w:p w14:paraId="1B2B7080" w14:textId="6429572D" w:rsidR="0079088A" w:rsidRDefault="00D065A5" w:rsidP="0079088A">
      <w:pPr>
        <w:ind w:leftChars="200" w:left="472"/>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ア</w:t>
      </w:r>
      <w:r w:rsidR="0079088A" w:rsidRPr="0079088A">
        <w:rPr>
          <w:rFonts w:asciiTheme="minorEastAsia" w:eastAsiaTheme="minorEastAsia" w:hAnsiTheme="minorEastAsia" w:hint="eastAsia"/>
          <w:color w:val="000000" w:themeColor="text1"/>
        </w:rPr>
        <w:t xml:space="preserve">　連携の漏れや誤りがないか確認するための整合性確認の仕組みを構築するこ</w:t>
      </w:r>
    </w:p>
    <w:p w14:paraId="2BF20A33" w14:textId="66BD6591" w:rsidR="0079088A" w:rsidRPr="0079088A" w:rsidRDefault="0079088A" w:rsidP="007E146F">
      <w:pPr>
        <w:ind w:leftChars="200" w:left="472" w:firstLineChars="100" w:firstLine="236"/>
        <w:jc w:val="left"/>
        <w:rPr>
          <w:rFonts w:asciiTheme="minorEastAsia" w:eastAsiaTheme="minorEastAsia" w:hAnsiTheme="minorEastAsia"/>
          <w:color w:val="000000" w:themeColor="text1"/>
        </w:rPr>
      </w:pPr>
      <w:r w:rsidRPr="0079088A">
        <w:rPr>
          <w:rFonts w:asciiTheme="minorEastAsia" w:eastAsiaTheme="minorEastAsia" w:hAnsiTheme="minorEastAsia" w:hint="eastAsia"/>
          <w:color w:val="000000" w:themeColor="text1"/>
        </w:rPr>
        <w:t>と。</w:t>
      </w:r>
    </w:p>
    <w:p w14:paraId="7F7E06F6" w14:textId="724F663A" w:rsidR="0079088A" w:rsidRPr="0079088A" w:rsidRDefault="00D065A5" w:rsidP="0079088A">
      <w:pPr>
        <w:ind w:left="472" w:hangingChars="200" w:hanging="472"/>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007E146F">
        <w:rPr>
          <w:rFonts w:asciiTheme="minorEastAsia" w:eastAsiaTheme="minorEastAsia" w:hAnsiTheme="minorEastAsia" w:hint="eastAsia"/>
          <w:color w:val="000000" w:themeColor="text1"/>
        </w:rPr>
        <w:t>イ</w:t>
      </w:r>
      <w:r w:rsidR="0079088A" w:rsidRPr="0079088A">
        <w:rPr>
          <w:rFonts w:asciiTheme="minorEastAsia" w:eastAsiaTheme="minorEastAsia" w:hAnsiTheme="minorEastAsia" w:hint="eastAsia"/>
          <w:color w:val="000000" w:themeColor="text1"/>
        </w:rPr>
        <w:t xml:space="preserve">　連携データのメンテナンスや反映の再試行が可能であること。</w:t>
      </w:r>
    </w:p>
    <w:p w14:paraId="20DE13AA" w14:textId="1F125E26" w:rsidR="0079088A" w:rsidRPr="0079088A" w:rsidRDefault="0079088A" w:rsidP="0079088A">
      <w:pPr>
        <w:ind w:left="472" w:hangingChars="200" w:hanging="472"/>
        <w:jc w:val="left"/>
        <w:rPr>
          <w:rFonts w:asciiTheme="minorEastAsia" w:eastAsiaTheme="minorEastAsia" w:hAnsiTheme="minorEastAsia"/>
          <w:color w:val="000000" w:themeColor="text1"/>
        </w:rPr>
      </w:pPr>
      <w:r w:rsidRPr="0079088A">
        <w:rPr>
          <w:rFonts w:asciiTheme="minorEastAsia" w:eastAsiaTheme="minorEastAsia" w:hAnsiTheme="minorEastAsia" w:hint="eastAsia"/>
          <w:color w:val="000000" w:themeColor="text1"/>
        </w:rPr>
        <w:t xml:space="preserve">　　</w:t>
      </w:r>
      <w:r w:rsidR="007E146F">
        <w:rPr>
          <w:rFonts w:asciiTheme="minorEastAsia" w:eastAsiaTheme="minorEastAsia" w:hAnsiTheme="minorEastAsia" w:hint="eastAsia"/>
          <w:color w:val="000000" w:themeColor="text1"/>
        </w:rPr>
        <w:t>ウ</w:t>
      </w:r>
      <w:r w:rsidRPr="0079088A">
        <w:rPr>
          <w:rFonts w:asciiTheme="minorEastAsia" w:eastAsiaTheme="minorEastAsia" w:hAnsiTheme="minorEastAsia" w:hint="eastAsia"/>
          <w:color w:val="000000" w:themeColor="text1"/>
        </w:rPr>
        <w:t xml:space="preserve">　連携が必要な他システムと新システム間のデータ連携を実現すること。</w:t>
      </w:r>
    </w:p>
    <w:p w14:paraId="78E26F53" w14:textId="7B2E5AA9" w:rsidR="00D065A5" w:rsidRDefault="0079088A" w:rsidP="00D065A5">
      <w:pPr>
        <w:ind w:left="709" w:hangingChars="300" w:hanging="709"/>
        <w:jc w:val="left"/>
        <w:rPr>
          <w:rFonts w:asciiTheme="minorEastAsia" w:eastAsiaTheme="minorEastAsia" w:hAnsiTheme="minorEastAsia"/>
          <w:color w:val="000000" w:themeColor="text1"/>
        </w:rPr>
      </w:pPr>
      <w:r w:rsidRPr="0079088A">
        <w:rPr>
          <w:rFonts w:asciiTheme="minorEastAsia" w:eastAsiaTheme="minorEastAsia" w:hAnsiTheme="minorEastAsia" w:hint="eastAsia"/>
          <w:color w:val="000000" w:themeColor="text1"/>
        </w:rPr>
        <w:t xml:space="preserve">　　　　なお、他システムの既存のファイル様式、方式に合わせること。ただし、既存連携について最適なものがある場合は設計時に</w:t>
      </w:r>
      <w:r w:rsidR="0084268F">
        <w:rPr>
          <w:rFonts w:asciiTheme="minorEastAsia" w:eastAsiaTheme="minorEastAsia" w:hAnsiTheme="minorEastAsia" w:hint="eastAsia"/>
          <w:color w:val="000000" w:themeColor="text1"/>
        </w:rPr>
        <w:t>発注者</w:t>
      </w:r>
      <w:r w:rsidR="00C52FBA">
        <w:rPr>
          <w:rFonts w:asciiTheme="minorEastAsia" w:eastAsiaTheme="minorEastAsia" w:hAnsiTheme="minorEastAsia" w:hint="eastAsia"/>
          <w:color w:val="000000" w:themeColor="text1"/>
        </w:rPr>
        <w:t>と</w:t>
      </w:r>
      <w:r w:rsidR="0084268F">
        <w:rPr>
          <w:rFonts w:asciiTheme="minorEastAsia" w:eastAsiaTheme="minorEastAsia" w:hAnsiTheme="minorEastAsia" w:hint="eastAsia"/>
          <w:color w:val="000000" w:themeColor="text1"/>
        </w:rPr>
        <w:t>受注者</w:t>
      </w:r>
      <w:r w:rsidR="00C52FBA">
        <w:rPr>
          <w:rFonts w:asciiTheme="minorEastAsia" w:eastAsiaTheme="minorEastAsia" w:hAnsiTheme="minorEastAsia" w:hint="eastAsia"/>
          <w:color w:val="000000" w:themeColor="text1"/>
        </w:rPr>
        <w:t>とが</w:t>
      </w:r>
      <w:r w:rsidRPr="0079088A">
        <w:rPr>
          <w:rFonts w:asciiTheme="minorEastAsia" w:eastAsiaTheme="minorEastAsia" w:hAnsiTheme="minorEastAsia" w:hint="eastAsia"/>
          <w:color w:val="000000" w:themeColor="text1"/>
        </w:rPr>
        <w:t>協議の</w:t>
      </w:r>
      <w:r>
        <w:rPr>
          <w:rFonts w:asciiTheme="minorEastAsia" w:eastAsiaTheme="minorEastAsia" w:hAnsiTheme="minorEastAsia" w:hint="eastAsia"/>
          <w:color w:val="000000" w:themeColor="text1"/>
        </w:rPr>
        <w:t>上</w:t>
      </w:r>
      <w:r w:rsidRPr="0079088A">
        <w:rPr>
          <w:rFonts w:asciiTheme="minorEastAsia" w:eastAsiaTheme="minorEastAsia" w:hAnsiTheme="minorEastAsia" w:hint="eastAsia"/>
          <w:color w:val="000000" w:themeColor="text1"/>
        </w:rPr>
        <w:t>、仕様を決定すること。</w:t>
      </w:r>
    </w:p>
    <w:p w14:paraId="157FF3D6" w14:textId="46956CCA" w:rsidR="008247A5" w:rsidRDefault="008247A5" w:rsidP="00D065A5">
      <w:pPr>
        <w:ind w:left="709" w:hangingChars="300" w:hanging="709"/>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007E146F">
        <w:rPr>
          <w:rFonts w:asciiTheme="minorEastAsia" w:eastAsiaTheme="minorEastAsia" w:hAnsiTheme="minorEastAsia" w:hint="eastAsia"/>
          <w:color w:val="000000" w:themeColor="text1"/>
        </w:rPr>
        <w:t>エ</w:t>
      </w:r>
      <w:r>
        <w:rPr>
          <w:rFonts w:asciiTheme="minorEastAsia" w:eastAsiaTheme="minorEastAsia" w:hAnsiTheme="minorEastAsia" w:hint="eastAsia"/>
          <w:color w:val="000000" w:themeColor="text1"/>
        </w:rPr>
        <w:t xml:space="preserve">　住民基本台帳や介護認定情報、障害情報</w:t>
      </w:r>
      <w:r w:rsidR="00414FDD">
        <w:rPr>
          <w:rFonts w:asciiTheme="minorEastAsia" w:eastAsiaTheme="minorEastAsia" w:hAnsiTheme="minorEastAsia" w:hint="eastAsia"/>
          <w:color w:val="000000" w:themeColor="text1"/>
        </w:rPr>
        <w:t>等</w:t>
      </w:r>
      <w:r>
        <w:rPr>
          <w:rFonts w:asciiTheme="minorEastAsia" w:eastAsiaTheme="minorEastAsia" w:hAnsiTheme="minorEastAsia" w:hint="eastAsia"/>
          <w:color w:val="000000" w:themeColor="text1"/>
        </w:rPr>
        <w:t>が標準化した際に追加の費用を要することなく</w:t>
      </w:r>
      <w:r w:rsidR="00265188">
        <w:rPr>
          <w:rFonts w:asciiTheme="minorEastAsia" w:eastAsiaTheme="minorEastAsia" w:hAnsiTheme="minorEastAsia" w:hint="eastAsia"/>
          <w:color w:val="000000" w:themeColor="text1"/>
        </w:rPr>
        <w:t>データ連携がおこなえること。</w:t>
      </w:r>
    </w:p>
    <w:p w14:paraId="0F01CEBA" w14:textId="0604B323" w:rsidR="00B62D0D" w:rsidRDefault="00B62D0D" w:rsidP="00BD4A18">
      <w:pPr>
        <w:ind w:leftChars="100" w:left="236"/>
        <w:jc w:val="left"/>
        <w:rPr>
          <w:rFonts w:asciiTheme="minorEastAsia" w:eastAsiaTheme="minorEastAsia" w:hAnsiTheme="minorEastAsia"/>
          <w:color w:val="000000" w:themeColor="text1"/>
        </w:rPr>
      </w:pPr>
      <w:r w:rsidRPr="00B71A92">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9</w:t>
      </w:r>
      <w:r w:rsidRPr="00B71A92">
        <w:rPr>
          <w:rFonts w:asciiTheme="minorEastAsia" w:eastAsiaTheme="minorEastAsia" w:hAnsiTheme="minorEastAsia"/>
          <w:color w:val="000000" w:themeColor="text1"/>
        </w:rPr>
        <w:t>)</w:t>
      </w:r>
      <w:r>
        <w:rPr>
          <w:rFonts w:asciiTheme="minorEastAsia" w:eastAsiaTheme="minorEastAsia" w:hAnsiTheme="minorEastAsia" w:hint="eastAsia"/>
          <w:color w:val="000000" w:themeColor="text1"/>
        </w:rPr>
        <w:t xml:space="preserve">　その他</w:t>
      </w:r>
    </w:p>
    <w:p w14:paraId="78B04911" w14:textId="2CEDB933" w:rsidR="00B62D0D" w:rsidRDefault="00B62D0D" w:rsidP="00073034">
      <w:pPr>
        <w:ind w:firstLineChars="350" w:firstLine="827"/>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別紙</w:t>
      </w:r>
      <w:r w:rsidR="007536FA">
        <w:rPr>
          <w:rFonts w:asciiTheme="minorEastAsia" w:eastAsiaTheme="minorEastAsia" w:hAnsiTheme="minorEastAsia" w:hint="eastAsia"/>
          <w:color w:val="000000" w:themeColor="text1"/>
        </w:rPr>
        <w:t>1</w:t>
      </w:r>
      <w:r>
        <w:rPr>
          <w:rFonts w:asciiTheme="minorEastAsia" w:eastAsiaTheme="minorEastAsia" w:hAnsiTheme="minorEastAsia" w:hint="eastAsia"/>
          <w:color w:val="000000" w:themeColor="text1"/>
        </w:rPr>
        <w:t>、システム要件一覧の条件を満たすこと。</w:t>
      </w:r>
    </w:p>
    <w:p w14:paraId="529BC6C2" w14:textId="77777777" w:rsidR="002408EB" w:rsidRPr="006C74F1" w:rsidRDefault="002408EB" w:rsidP="00D065A5">
      <w:pPr>
        <w:ind w:left="709" w:hangingChars="300" w:hanging="709"/>
        <w:jc w:val="left"/>
      </w:pPr>
    </w:p>
    <w:p w14:paraId="21B29821" w14:textId="33E8B6AF" w:rsidR="00E50D2A" w:rsidRPr="00276A5C" w:rsidRDefault="00A42C23" w:rsidP="00276A5C">
      <w:pPr>
        <w:pStyle w:val="af0"/>
        <w:outlineLvl w:val="0"/>
      </w:pPr>
      <w:bookmarkStart w:id="10" w:name="_Toc138187320"/>
      <w:bookmarkStart w:id="11" w:name="_Toc145490603"/>
      <w:r>
        <w:rPr>
          <w:rFonts w:hint="eastAsia"/>
        </w:rPr>
        <w:t>８</w:t>
      </w:r>
      <w:r w:rsidR="00B70C86">
        <w:rPr>
          <w:rFonts w:hint="eastAsia"/>
        </w:rPr>
        <w:t xml:space="preserve">　</w:t>
      </w:r>
      <w:bookmarkEnd w:id="10"/>
      <w:r w:rsidR="00026D0E">
        <w:rPr>
          <w:rFonts w:hint="eastAsia"/>
        </w:rPr>
        <w:t>機能要件</w:t>
      </w:r>
      <w:bookmarkEnd w:id="11"/>
    </w:p>
    <w:p w14:paraId="7F9A49E3" w14:textId="4CEC0F5C" w:rsidR="00400537" w:rsidRDefault="00400537" w:rsidP="00400537">
      <w:pPr>
        <w:ind w:leftChars="100" w:left="236" w:firstLineChars="100" w:firstLine="236"/>
        <w:rPr>
          <w:rFonts w:ascii="ＭＳ 明朝" w:hAnsi="ＭＳ 明朝"/>
          <w:color w:val="000000" w:themeColor="text1"/>
        </w:rPr>
      </w:pPr>
      <w:r w:rsidRPr="00400537">
        <w:rPr>
          <w:rFonts w:ascii="ＭＳ 明朝" w:hAnsi="ＭＳ 明朝" w:hint="eastAsia"/>
          <w:color w:val="000000" w:themeColor="text1"/>
        </w:rPr>
        <w:t>本システムにて実現する機能については、既存のパッケージ化されたソフトウェアの活用を前提に、別紙</w:t>
      </w:r>
      <w:r w:rsidR="007536FA">
        <w:rPr>
          <w:rFonts w:ascii="ＭＳ 明朝" w:hAnsi="ＭＳ 明朝" w:hint="eastAsia"/>
          <w:color w:val="000000" w:themeColor="text1"/>
        </w:rPr>
        <w:t>2</w:t>
      </w:r>
      <w:r w:rsidRPr="00400537">
        <w:rPr>
          <w:rFonts w:ascii="ＭＳ 明朝" w:hAnsi="ＭＳ 明朝" w:hint="eastAsia"/>
          <w:color w:val="000000" w:themeColor="text1"/>
        </w:rPr>
        <w:t>「機能要件一覧」</w:t>
      </w:r>
      <w:r w:rsidRPr="002C2672">
        <w:rPr>
          <w:rFonts w:ascii="ＭＳ 明朝" w:hAnsi="ＭＳ 明朝" w:hint="eastAsia"/>
          <w:color w:val="000000" w:themeColor="text1"/>
        </w:rPr>
        <w:t>を</w:t>
      </w:r>
      <w:r w:rsidRPr="00400537">
        <w:rPr>
          <w:rFonts w:ascii="ＭＳ 明朝" w:hAnsi="ＭＳ 明朝" w:hint="eastAsia"/>
          <w:color w:val="000000" w:themeColor="text1"/>
        </w:rPr>
        <w:t>満たすよう、必要なカスタマイズ部分の開発によって実現すること。</w:t>
      </w:r>
    </w:p>
    <w:p w14:paraId="048026FE" w14:textId="17161B36" w:rsidR="00400537" w:rsidRDefault="00400537" w:rsidP="00400537">
      <w:pPr>
        <w:ind w:leftChars="100" w:left="236" w:firstLineChars="100" w:firstLine="236"/>
        <w:rPr>
          <w:rFonts w:ascii="ＭＳ 明朝" w:hAnsi="ＭＳ 明朝"/>
          <w:color w:val="000000" w:themeColor="text1"/>
        </w:rPr>
      </w:pPr>
      <w:r w:rsidRPr="00400537">
        <w:rPr>
          <w:rFonts w:ascii="ＭＳ 明朝" w:hAnsi="ＭＳ 明朝" w:hint="eastAsia"/>
          <w:color w:val="000000" w:themeColor="text1"/>
        </w:rPr>
        <w:t>また、カスタマイズについては、アドオン又はプラグイン等により実現することを</w:t>
      </w:r>
      <w:r>
        <w:rPr>
          <w:rFonts w:ascii="ＭＳ 明朝" w:hAnsi="ＭＳ 明朝" w:hint="eastAsia"/>
          <w:color w:val="000000" w:themeColor="text1"/>
        </w:rPr>
        <w:t xml:space="preserve">　　</w:t>
      </w:r>
      <w:r w:rsidRPr="00400537">
        <w:rPr>
          <w:rFonts w:ascii="ＭＳ 明朝" w:hAnsi="ＭＳ 明朝" w:hint="eastAsia"/>
          <w:color w:val="000000" w:themeColor="text1"/>
        </w:rPr>
        <w:t>基本とし、システム導入後のパッケージソフトのバージョンアップ、保守及び運用等へ支障が生じないように実施</w:t>
      </w:r>
      <w:r w:rsidR="00334B9C">
        <w:rPr>
          <w:rFonts w:ascii="ＭＳ 明朝" w:hAnsi="ＭＳ 明朝" w:hint="eastAsia"/>
          <w:color w:val="000000" w:themeColor="text1"/>
        </w:rPr>
        <w:t>し、</w:t>
      </w:r>
      <w:r w:rsidRPr="00400537">
        <w:rPr>
          <w:rFonts w:ascii="ＭＳ 明朝" w:hAnsi="ＭＳ 明朝" w:hint="eastAsia"/>
          <w:color w:val="000000" w:themeColor="text1"/>
        </w:rPr>
        <w:t xml:space="preserve"> </w:t>
      </w:r>
      <w:r w:rsidR="00334B9C" w:rsidRPr="00334B9C">
        <w:rPr>
          <w:rFonts w:ascii="ＭＳ 明朝" w:hAnsi="ＭＳ 明朝" w:hint="eastAsia"/>
          <w:color w:val="000000" w:themeColor="text1"/>
        </w:rPr>
        <w:t>カスタマイズ内容について、構築・運用のライフサイクルを通じて管理を行い、適宜本市に内容が分かる仕様書とともに一覧表を提出すること</w:t>
      </w:r>
      <w:r w:rsidR="00334B9C">
        <w:rPr>
          <w:rFonts w:ascii="ＭＳ 明朝" w:hAnsi="ＭＳ 明朝" w:hint="eastAsia"/>
          <w:color w:val="000000" w:themeColor="text1"/>
        </w:rPr>
        <w:t>。</w:t>
      </w:r>
    </w:p>
    <w:p w14:paraId="51E4DB60" w14:textId="461E917A" w:rsidR="00BD4A18" w:rsidRDefault="00BD4A18" w:rsidP="00400537">
      <w:pPr>
        <w:ind w:leftChars="100" w:left="236" w:firstLineChars="100" w:firstLine="236"/>
        <w:rPr>
          <w:rFonts w:ascii="ＭＳ 明朝" w:hAnsi="ＭＳ 明朝"/>
          <w:color w:val="000000" w:themeColor="text1"/>
        </w:rPr>
      </w:pPr>
      <w:r>
        <w:rPr>
          <w:rFonts w:ascii="ＭＳ 明朝" w:hAnsi="ＭＳ 明朝" w:hint="eastAsia"/>
          <w:color w:val="000000" w:themeColor="text1"/>
        </w:rPr>
        <w:t>具体的な機能は別紙</w:t>
      </w:r>
      <w:r w:rsidR="007536FA">
        <w:rPr>
          <w:rFonts w:ascii="ＭＳ 明朝" w:hAnsi="ＭＳ 明朝" w:hint="eastAsia"/>
          <w:color w:val="000000" w:themeColor="text1"/>
        </w:rPr>
        <w:t>2</w:t>
      </w:r>
      <w:r>
        <w:rPr>
          <w:rFonts w:ascii="ＭＳ 明朝" w:hAnsi="ＭＳ 明朝" w:hint="eastAsia"/>
          <w:color w:val="000000" w:themeColor="text1"/>
        </w:rPr>
        <w:t>「機能要件一覧」のとおりである。</w:t>
      </w:r>
    </w:p>
    <w:p w14:paraId="4F20D087" w14:textId="43A8F6C0" w:rsidR="00E50D2A" w:rsidRDefault="00400537" w:rsidP="00400537">
      <w:pPr>
        <w:ind w:leftChars="100" w:left="236" w:firstLineChars="100" w:firstLine="236"/>
        <w:rPr>
          <w:rFonts w:ascii="ＭＳ 明朝" w:hAnsi="ＭＳ 明朝"/>
          <w:color w:val="000000" w:themeColor="text1"/>
        </w:rPr>
      </w:pPr>
      <w:r w:rsidRPr="00400537">
        <w:rPr>
          <w:rFonts w:ascii="ＭＳ 明朝" w:hAnsi="ＭＳ 明朝" w:hint="eastAsia"/>
          <w:color w:val="000000" w:themeColor="text1"/>
        </w:rPr>
        <w:t>また、パッケージ化されている機能については、発注者は利用できるものとする。</w:t>
      </w:r>
    </w:p>
    <w:p w14:paraId="110B9BE9" w14:textId="77777777" w:rsidR="00E413C8" w:rsidRPr="004A2A4B" w:rsidRDefault="00E413C8" w:rsidP="0074464F">
      <w:pPr>
        <w:ind w:firstLineChars="200" w:firstLine="472"/>
        <w:rPr>
          <w:rFonts w:ascii="ＭＳ 明朝" w:hAnsi="ＭＳ 明朝"/>
          <w:color w:val="000000" w:themeColor="text1"/>
        </w:rPr>
      </w:pPr>
    </w:p>
    <w:p w14:paraId="61D5C991" w14:textId="1544478A" w:rsidR="0066636F" w:rsidRPr="00276A5C" w:rsidRDefault="00A42C23" w:rsidP="00276A5C">
      <w:pPr>
        <w:pStyle w:val="af0"/>
        <w:outlineLvl w:val="0"/>
      </w:pPr>
      <w:bookmarkStart w:id="12" w:name="_Toc138187321"/>
      <w:bookmarkStart w:id="13" w:name="_Toc145490604"/>
      <w:r>
        <w:rPr>
          <w:rFonts w:hint="eastAsia"/>
        </w:rPr>
        <w:t>９</w:t>
      </w:r>
      <w:r w:rsidR="002711CB" w:rsidRPr="00276A5C">
        <w:rPr>
          <w:rFonts w:hint="eastAsia"/>
        </w:rPr>
        <w:t xml:space="preserve">　</w:t>
      </w:r>
      <w:bookmarkEnd w:id="12"/>
      <w:r w:rsidR="00026D0E">
        <w:rPr>
          <w:rFonts w:hint="eastAsia"/>
        </w:rPr>
        <w:t>業務内容</w:t>
      </w:r>
      <w:bookmarkEnd w:id="13"/>
    </w:p>
    <w:p w14:paraId="71200BA4" w14:textId="7AB68B59" w:rsidR="005B50C9" w:rsidRDefault="00026D0E" w:rsidP="005B50C9">
      <w:pPr>
        <w:ind w:leftChars="200" w:left="472"/>
        <w:rPr>
          <w:rFonts w:ascii="ＭＳ 明朝" w:hAnsi="ＭＳ 明朝"/>
          <w:color w:val="000000" w:themeColor="text1"/>
          <w:szCs w:val="24"/>
        </w:rPr>
      </w:pPr>
      <w:r w:rsidRPr="00026D0E">
        <w:rPr>
          <w:rFonts w:ascii="ＭＳ 明朝" w:hAnsi="ＭＳ 明朝" w:hint="eastAsia"/>
          <w:color w:val="000000" w:themeColor="text1"/>
          <w:szCs w:val="24"/>
        </w:rPr>
        <w:t>システム構築に係る主な業務は次のとおりとし、業務の範囲はシステムが</w:t>
      </w:r>
      <w:r w:rsidR="005B50C9">
        <w:rPr>
          <w:rFonts w:ascii="ＭＳ 明朝" w:hAnsi="ＭＳ 明朝" w:hint="eastAsia"/>
          <w:color w:val="000000" w:themeColor="text1"/>
          <w:szCs w:val="24"/>
        </w:rPr>
        <w:t>稼働</w:t>
      </w:r>
    </w:p>
    <w:p w14:paraId="5C1E108F" w14:textId="7E606659" w:rsidR="00D77AC7" w:rsidRPr="00026D0E" w:rsidRDefault="00026D0E" w:rsidP="00400537">
      <w:pPr>
        <w:ind w:leftChars="100" w:left="236"/>
        <w:rPr>
          <w:rFonts w:ascii="ＭＳ 明朝" w:hAnsi="ＭＳ 明朝"/>
          <w:color w:val="000000" w:themeColor="text1"/>
          <w:szCs w:val="24"/>
        </w:rPr>
      </w:pPr>
      <w:r w:rsidRPr="00026D0E">
        <w:rPr>
          <w:rFonts w:ascii="ＭＳ 明朝" w:hAnsi="ＭＳ 明朝" w:hint="eastAsia"/>
          <w:color w:val="000000" w:themeColor="text1"/>
          <w:szCs w:val="24"/>
        </w:rPr>
        <w:t>す</w:t>
      </w:r>
      <w:r w:rsidR="00FB434A">
        <w:rPr>
          <w:rFonts w:ascii="ＭＳ 明朝" w:hAnsi="ＭＳ 明朝" w:hint="eastAsia"/>
          <w:color w:val="000000" w:themeColor="text1"/>
          <w:szCs w:val="24"/>
        </w:rPr>
        <w:t>るために必要なソフトウェアの調達など、</w:t>
      </w:r>
      <w:r w:rsidRPr="00026D0E">
        <w:rPr>
          <w:rFonts w:ascii="ＭＳ 明朝" w:hAnsi="ＭＳ 明朝" w:hint="eastAsia"/>
          <w:color w:val="000000" w:themeColor="text1"/>
          <w:szCs w:val="24"/>
        </w:rPr>
        <w:t>システムが円滑かつ正常に動作するまでの全てを含むものとする。</w:t>
      </w:r>
    </w:p>
    <w:p w14:paraId="499B2B8E" w14:textId="77777777" w:rsidR="00D77AC7" w:rsidRPr="00D77AC7" w:rsidRDefault="00D77AC7" w:rsidP="00311BC5">
      <w:pPr>
        <w:ind w:leftChars="100" w:left="236" w:firstLineChars="100" w:firstLine="236"/>
        <w:rPr>
          <w:rFonts w:ascii="ＭＳ 明朝" w:hAnsi="ＭＳ 明朝"/>
          <w:strike/>
          <w:color w:val="000000" w:themeColor="text1"/>
          <w:szCs w:val="24"/>
        </w:rPr>
      </w:pPr>
    </w:p>
    <w:p w14:paraId="3CD998DB" w14:textId="77777777" w:rsidR="00311BC5" w:rsidRPr="00311BC5" w:rsidRDefault="00311BC5" w:rsidP="00311BC5">
      <w:pPr>
        <w:ind w:firstLineChars="50" w:firstLine="118"/>
        <w:rPr>
          <w:rFonts w:ascii="ＭＳ 明朝" w:hAnsi="ＭＳ 明朝"/>
          <w:color w:val="000000" w:themeColor="text1"/>
          <w:szCs w:val="24"/>
        </w:rPr>
      </w:pPr>
      <w:r w:rsidRPr="0040041E">
        <w:rPr>
          <w:rFonts w:ascii="ＭＳ 明朝" w:hAnsi="ＭＳ 明朝" w:hint="eastAsia"/>
          <w:color w:val="000000" w:themeColor="text1"/>
          <w:szCs w:val="24"/>
        </w:rPr>
        <w:t>(1)　プロジェクト管理</w:t>
      </w:r>
    </w:p>
    <w:p w14:paraId="02C9ED71" w14:textId="4845DF30"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ア　プロジェクトの編成</w:t>
      </w:r>
    </w:p>
    <w:p w14:paraId="74ACD62A" w14:textId="77777777" w:rsidR="00311BC5" w:rsidRDefault="00311BC5" w:rsidP="00311BC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本業務を遂行するため、プロジェクトを編成すること。プロジェクトの着手に</w:t>
      </w:r>
    </w:p>
    <w:p w14:paraId="17A6C066" w14:textId="440F04DB" w:rsidR="00311BC5" w:rsidRPr="000C6CCF" w:rsidRDefault="00311BC5" w:rsidP="007536FA">
      <w:pPr>
        <w:ind w:leftChars="300" w:left="709"/>
        <w:rPr>
          <w:rFonts w:ascii="ＭＳ 明朝" w:hAnsi="ＭＳ 明朝"/>
          <w:szCs w:val="24"/>
        </w:rPr>
      </w:pPr>
      <w:r>
        <w:rPr>
          <w:rFonts w:ascii="ＭＳ 明朝" w:hAnsi="ＭＳ 明朝" w:hint="eastAsia"/>
          <w:color w:val="000000" w:themeColor="text1"/>
          <w:szCs w:val="24"/>
        </w:rPr>
        <w:t>先立ち、</w:t>
      </w:r>
      <w:r w:rsidR="0084268F">
        <w:rPr>
          <w:rFonts w:ascii="ＭＳ 明朝" w:hAnsi="ＭＳ 明朝" w:hint="eastAsia"/>
          <w:color w:val="000000" w:themeColor="text1"/>
          <w:szCs w:val="24"/>
        </w:rPr>
        <w:t>受注者</w:t>
      </w:r>
      <w:r w:rsidRPr="00311BC5">
        <w:rPr>
          <w:rFonts w:ascii="ＭＳ 明朝" w:hAnsi="ＭＳ 明朝" w:hint="eastAsia"/>
          <w:color w:val="000000" w:themeColor="text1"/>
          <w:szCs w:val="24"/>
        </w:rPr>
        <w:t>は</w:t>
      </w:r>
      <w:r w:rsidR="00894820" w:rsidRPr="007B55E5">
        <w:rPr>
          <w:rFonts w:ascii="ＭＳ 明朝" w:hAnsi="ＭＳ 明朝" w:hint="eastAsia"/>
          <w:szCs w:val="24"/>
        </w:rPr>
        <w:t>契約締結後</w:t>
      </w:r>
      <w:r w:rsidR="007536FA">
        <w:rPr>
          <w:rFonts w:ascii="ＭＳ 明朝" w:hAnsi="ＭＳ 明朝" w:hint="eastAsia"/>
          <w:szCs w:val="24"/>
        </w:rPr>
        <w:t>14</w:t>
      </w:r>
      <w:r w:rsidR="00894820" w:rsidRPr="007B55E5">
        <w:rPr>
          <w:rFonts w:ascii="ＭＳ 明朝" w:hAnsi="ＭＳ 明朝" w:hint="eastAsia"/>
          <w:szCs w:val="24"/>
        </w:rPr>
        <w:t>日以内に</w:t>
      </w:r>
      <w:r w:rsidRPr="007B55E5">
        <w:rPr>
          <w:rFonts w:ascii="ＭＳ 明朝" w:hAnsi="ＭＳ 明朝" w:hint="eastAsia"/>
          <w:szCs w:val="24"/>
        </w:rPr>
        <w:t>プロジェクト計画書を作成し、</w:t>
      </w:r>
      <w:r w:rsidR="0084268F" w:rsidRPr="007B55E5">
        <w:rPr>
          <w:rFonts w:ascii="ＭＳ 明朝" w:hAnsi="ＭＳ 明朝" w:hint="eastAsia"/>
          <w:szCs w:val="24"/>
        </w:rPr>
        <w:t>発注者</w:t>
      </w:r>
      <w:r w:rsidRPr="007B55E5">
        <w:rPr>
          <w:rFonts w:ascii="ＭＳ 明朝" w:hAnsi="ＭＳ 明朝" w:hint="eastAsia"/>
          <w:szCs w:val="24"/>
        </w:rPr>
        <w:t>の承認を得ること。</w:t>
      </w:r>
      <w:r w:rsidR="00894820" w:rsidRPr="007B55E5">
        <w:rPr>
          <w:rFonts w:ascii="ＭＳ 明朝" w:hAnsi="ＭＳ 明朝" w:hint="eastAsia"/>
          <w:szCs w:val="24"/>
        </w:rPr>
        <w:t>なお、プロジェクト計画書には、作業概要・実施体制（統括</w:t>
      </w:r>
      <w:r w:rsidR="00894820" w:rsidRPr="007B55E5">
        <w:rPr>
          <w:rFonts w:ascii="ＭＳ 明朝" w:hAnsi="ＭＳ 明朝" w:hint="eastAsia"/>
          <w:szCs w:val="24"/>
        </w:rPr>
        <w:lastRenderedPageBreak/>
        <w:t>業務責任者、開発リーダー及び開発担当者の氏名・連絡先・担当業務・従事業務実績を記載）・マスタースケジュール・作業項目と役割分担・ドキュメント管理等を記載すること。</w:t>
      </w:r>
    </w:p>
    <w:p w14:paraId="732FD34F" w14:textId="48CA007E"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イ　プロジェクト会議、報告事項</w:t>
      </w:r>
    </w:p>
    <w:p w14:paraId="0CCA6EC5" w14:textId="443756E3" w:rsidR="00311BC5" w:rsidRPr="00311BC5" w:rsidRDefault="00311BC5" w:rsidP="00311BC5">
      <w:pPr>
        <w:ind w:firstLineChars="400" w:firstLine="945"/>
        <w:rPr>
          <w:rFonts w:ascii="ＭＳ 明朝" w:hAnsi="ＭＳ 明朝"/>
          <w:color w:val="000000" w:themeColor="text1"/>
          <w:szCs w:val="24"/>
        </w:rPr>
      </w:pPr>
      <w:r>
        <w:rPr>
          <w:rFonts w:ascii="ＭＳ 明朝" w:hAnsi="ＭＳ 明朝" w:hint="eastAsia"/>
          <w:color w:val="000000" w:themeColor="text1"/>
          <w:szCs w:val="24"/>
        </w:rPr>
        <w:t>プロジェクト会議と</w:t>
      </w:r>
      <w:r w:rsidR="0084268F">
        <w:rPr>
          <w:rFonts w:ascii="ＭＳ 明朝" w:hAnsi="ＭＳ 明朝" w:hint="eastAsia"/>
          <w:color w:val="000000" w:themeColor="text1"/>
          <w:szCs w:val="24"/>
        </w:rPr>
        <w:t>発注者</w:t>
      </w:r>
      <w:r w:rsidRPr="00311BC5">
        <w:rPr>
          <w:rFonts w:ascii="ＭＳ 明朝" w:hAnsi="ＭＳ 明朝" w:hint="eastAsia"/>
          <w:color w:val="000000" w:themeColor="text1"/>
          <w:szCs w:val="24"/>
        </w:rPr>
        <w:t>への報告事項については、次のとおり行うこと。</w:t>
      </w:r>
    </w:p>
    <w:p w14:paraId="4D0832CA" w14:textId="3673AB62"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(ｱ)　定例プロジェクト会議</w:t>
      </w:r>
    </w:p>
    <w:p w14:paraId="348EDB05" w14:textId="77777777" w:rsidR="00310C63" w:rsidRDefault="0084268F" w:rsidP="00310C63">
      <w:pPr>
        <w:ind w:firstLineChars="400" w:firstLine="945"/>
        <w:rPr>
          <w:rFonts w:ascii="ＭＳ 明朝" w:hAnsi="ＭＳ 明朝"/>
          <w:color w:val="000000" w:themeColor="text1"/>
          <w:szCs w:val="24"/>
        </w:rPr>
      </w:pPr>
      <w:r>
        <w:rPr>
          <w:rFonts w:ascii="ＭＳ 明朝" w:hAnsi="ＭＳ 明朝" w:hint="eastAsia"/>
          <w:color w:val="000000" w:themeColor="text1"/>
          <w:szCs w:val="24"/>
        </w:rPr>
        <w:t>発注者</w:t>
      </w:r>
      <w:r w:rsidR="00311BC5" w:rsidRPr="00311BC5">
        <w:rPr>
          <w:rFonts w:ascii="ＭＳ 明朝" w:hAnsi="ＭＳ 明朝" w:hint="eastAsia"/>
          <w:color w:val="000000" w:themeColor="text1"/>
          <w:szCs w:val="24"/>
        </w:rPr>
        <w:t>及び</w:t>
      </w:r>
      <w:r>
        <w:rPr>
          <w:rFonts w:ascii="ＭＳ 明朝" w:hAnsi="ＭＳ 明朝" w:hint="eastAsia"/>
          <w:color w:val="000000" w:themeColor="text1"/>
          <w:szCs w:val="24"/>
        </w:rPr>
        <w:t>受注者</w:t>
      </w:r>
      <w:r w:rsidR="00311BC5" w:rsidRPr="00311BC5">
        <w:rPr>
          <w:rFonts w:ascii="ＭＳ 明朝" w:hAnsi="ＭＳ 明朝" w:hint="eastAsia"/>
          <w:color w:val="000000" w:themeColor="text1"/>
          <w:szCs w:val="24"/>
        </w:rPr>
        <w:t>の双方が合意した日程で、定期的な会議（</w:t>
      </w:r>
      <w:r w:rsidR="00311BC5" w:rsidRPr="008315C6">
        <w:rPr>
          <w:rFonts w:ascii="ＭＳ 明朝" w:hAnsi="ＭＳ 明朝" w:hint="eastAsia"/>
          <w:color w:val="000000" w:themeColor="text1"/>
          <w:szCs w:val="24"/>
        </w:rPr>
        <w:t>本稼働開始まで</w:t>
      </w:r>
      <w:r w:rsidR="00310C63">
        <w:rPr>
          <w:rFonts w:ascii="ＭＳ 明朝" w:hAnsi="ＭＳ 明朝" w:hint="eastAsia"/>
          <w:color w:val="000000" w:themeColor="text1"/>
          <w:szCs w:val="24"/>
        </w:rPr>
        <w:t xml:space="preserve">　　</w:t>
      </w:r>
    </w:p>
    <w:p w14:paraId="6DCB6FDC" w14:textId="77777777" w:rsidR="00D21934" w:rsidRDefault="00311BC5" w:rsidP="00D21934">
      <w:pPr>
        <w:ind w:firstLineChars="400" w:firstLine="945"/>
        <w:rPr>
          <w:rFonts w:ascii="ＭＳ 明朝" w:hAnsi="ＭＳ 明朝"/>
          <w:color w:val="000000" w:themeColor="text1"/>
          <w:szCs w:val="24"/>
        </w:rPr>
      </w:pPr>
      <w:r w:rsidRPr="008315C6">
        <w:rPr>
          <w:rFonts w:ascii="ＭＳ 明朝" w:hAnsi="ＭＳ 明朝" w:hint="eastAsia"/>
          <w:color w:val="000000" w:themeColor="text1"/>
          <w:szCs w:val="24"/>
        </w:rPr>
        <w:t>は毎月</w:t>
      </w:r>
      <w:r w:rsidR="007536FA">
        <w:rPr>
          <w:rFonts w:ascii="ＭＳ 明朝" w:hAnsi="ＭＳ 明朝" w:hint="eastAsia"/>
          <w:color w:val="000000" w:themeColor="text1"/>
          <w:szCs w:val="24"/>
        </w:rPr>
        <w:t>1</w:t>
      </w:r>
      <w:r w:rsidRPr="008315C6">
        <w:rPr>
          <w:rFonts w:ascii="ＭＳ 明朝" w:hAnsi="ＭＳ 明朝" w:hint="eastAsia"/>
          <w:color w:val="000000" w:themeColor="text1"/>
          <w:szCs w:val="24"/>
        </w:rPr>
        <w:t>回</w:t>
      </w:r>
      <w:r w:rsidR="007E146F">
        <w:rPr>
          <w:rFonts w:ascii="ＭＳ 明朝" w:hAnsi="ＭＳ 明朝" w:hint="eastAsia"/>
          <w:color w:val="000000" w:themeColor="text1"/>
          <w:szCs w:val="24"/>
        </w:rPr>
        <w:t>程度</w:t>
      </w:r>
      <w:r w:rsidRPr="008315C6">
        <w:rPr>
          <w:rFonts w:ascii="ＭＳ 明朝" w:hAnsi="ＭＳ 明朝" w:hint="eastAsia"/>
          <w:color w:val="000000" w:themeColor="text1"/>
          <w:szCs w:val="24"/>
        </w:rPr>
        <w:t>）を開催</w:t>
      </w:r>
      <w:r w:rsidRPr="00311BC5">
        <w:rPr>
          <w:rFonts w:ascii="ＭＳ 明朝" w:hAnsi="ＭＳ 明朝" w:hint="eastAsia"/>
          <w:color w:val="000000" w:themeColor="text1"/>
          <w:szCs w:val="24"/>
        </w:rPr>
        <w:t>すること。会議には、双方のプロジェクト責任者及び</w:t>
      </w:r>
    </w:p>
    <w:p w14:paraId="749AB828" w14:textId="03D3C223" w:rsidR="00D21934" w:rsidRDefault="00311BC5" w:rsidP="00D21934">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定期プロジェクト会議の議題に関する関係者は必ず出席すること。</w:t>
      </w:r>
    </w:p>
    <w:p w14:paraId="4E914433" w14:textId="71B9811A" w:rsidR="00311BC5" w:rsidRPr="00311BC5" w:rsidRDefault="00311BC5" w:rsidP="00D21934">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定期プロジェクト会議では、次の内容の報告を行うこと。</w:t>
      </w:r>
    </w:p>
    <w:p w14:paraId="35F24A0B" w14:textId="5B770AC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ａ　進捗状況</w:t>
      </w:r>
    </w:p>
    <w:p w14:paraId="2B0F68F4" w14:textId="5286C825"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ｂ　課題の処理状況</w:t>
      </w:r>
    </w:p>
    <w:p w14:paraId="093A3422" w14:textId="063D96D3"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ｃ　今後の予定</w:t>
      </w:r>
    </w:p>
    <w:p w14:paraId="6BA9D6E0" w14:textId="77777777" w:rsid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ｄ　進捗の遅れ、目標品質未達等の是正措置が必要な事態がある場合は、その</w:t>
      </w:r>
    </w:p>
    <w:p w14:paraId="18EEA783" w14:textId="3BA925BA" w:rsidR="00311BC5" w:rsidRPr="00311BC5" w:rsidRDefault="00311BC5" w:rsidP="00311BC5">
      <w:pPr>
        <w:ind w:firstLineChars="500" w:firstLine="1181"/>
        <w:rPr>
          <w:rFonts w:ascii="ＭＳ 明朝" w:hAnsi="ＭＳ 明朝"/>
          <w:color w:val="000000" w:themeColor="text1"/>
          <w:szCs w:val="24"/>
        </w:rPr>
      </w:pPr>
      <w:r w:rsidRPr="00311BC5">
        <w:rPr>
          <w:rFonts w:ascii="ＭＳ 明朝" w:hAnsi="ＭＳ 明朝" w:hint="eastAsia"/>
          <w:color w:val="000000" w:themeColor="text1"/>
          <w:szCs w:val="24"/>
        </w:rPr>
        <w:t>措置内容、実施時期、進捗の回復予定</w:t>
      </w:r>
    </w:p>
    <w:p w14:paraId="169D180C" w14:textId="394A2E11" w:rsidR="00311BC5" w:rsidRPr="00311BC5" w:rsidRDefault="00311BC5" w:rsidP="00311BC5">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 xml:space="preserve">　　</w:t>
      </w:r>
      <w:r w:rsidRPr="00311BC5">
        <w:rPr>
          <w:rFonts w:ascii="ＭＳ 明朝" w:hAnsi="ＭＳ 明朝" w:hint="eastAsia"/>
          <w:color w:val="000000" w:themeColor="text1"/>
          <w:szCs w:val="24"/>
        </w:rPr>
        <w:t>ｅ　各工程完了時に、その工程の完了報告を行うこと。</w:t>
      </w:r>
    </w:p>
    <w:p w14:paraId="23B03477" w14:textId="0E2DDD99" w:rsidR="00311BC5" w:rsidRPr="00311BC5" w:rsidRDefault="00311BC5" w:rsidP="00311BC5">
      <w:pPr>
        <w:ind w:firstLineChars="250" w:firstLine="591"/>
        <w:rPr>
          <w:rFonts w:ascii="ＭＳ 明朝" w:hAnsi="ＭＳ 明朝"/>
          <w:color w:val="000000" w:themeColor="text1"/>
          <w:szCs w:val="24"/>
        </w:rPr>
      </w:pPr>
      <w:r w:rsidRPr="00311BC5">
        <w:rPr>
          <w:rFonts w:ascii="ＭＳ 明朝" w:hAnsi="ＭＳ 明朝" w:hint="eastAsia"/>
          <w:color w:val="000000" w:themeColor="text1"/>
          <w:szCs w:val="24"/>
        </w:rPr>
        <w:t>(ｲ)　緊急プロジェクト会議</w:t>
      </w:r>
    </w:p>
    <w:p w14:paraId="29AB9D1B" w14:textId="77777777" w:rsid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緊急を要する事態が発生した場合は、定例プロジェクト会議とは別に緊急</w:t>
      </w:r>
    </w:p>
    <w:p w14:paraId="39D9843C" w14:textId="6D27C489" w:rsidR="00311BC5" w:rsidRPr="00311BC5" w:rsidRDefault="00311BC5" w:rsidP="00311BC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のプロジェクト会議を速やかに開催すること。</w:t>
      </w:r>
    </w:p>
    <w:p w14:paraId="68B2C4D1" w14:textId="4731ED9E"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(ｳ)　プロジェクトの品質に関する事項</w:t>
      </w:r>
    </w:p>
    <w:p w14:paraId="2D3569A8" w14:textId="77777777" w:rsidR="00311BC5" w:rsidRPr="00311BC5" w:rsidRDefault="00311BC5" w:rsidP="00311BC5">
      <w:pPr>
        <w:ind w:firstLineChars="500" w:firstLine="1181"/>
        <w:rPr>
          <w:rFonts w:ascii="ＭＳ 明朝" w:hAnsi="ＭＳ 明朝"/>
          <w:color w:val="000000" w:themeColor="text1"/>
          <w:szCs w:val="24"/>
        </w:rPr>
      </w:pPr>
      <w:r w:rsidRPr="00311BC5">
        <w:rPr>
          <w:rFonts w:ascii="ＭＳ 明朝" w:hAnsi="ＭＳ 明朝" w:hint="eastAsia"/>
          <w:color w:val="000000" w:themeColor="text1"/>
          <w:szCs w:val="24"/>
        </w:rPr>
        <w:t>納品物に対する品質基準を設け、品質の達成水準を報告すること。</w:t>
      </w:r>
    </w:p>
    <w:p w14:paraId="752322CD" w14:textId="44F7DFE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(ｴ)　プロジェクトの課題整理に関する事項</w:t>
      </w:r>
    </w:p>
    <w:p w14:paraId="6418CD14" w14:textId="77777777" w:rsidR="00311BC5" w:rsidRDefault="00311BC5" w:rsidP="00311BC5">
      <w:pPr>
        <w:ind w:firstLineChars="500" w:firstLine="1181"/>
        <w:rPr>
          <w:rFonts w:ascii="ＭＳ 明朝" w:hAnsi="ＭＳ 明朝"/>
          <w:color w:val="000000" w:themeColor="text1"/>
          <w:szCs w:val="24"/>
        </w:rPr>
      </w:pPr>
      <w:r w:rsidRPr="00311BC5">
        <w:rPr>
          <w:rFonts w:ascii="ＭＳ 明朝" w:hAnsi="ＭＳ 明朝" w:hint="eastAsia"/>
          <w:color w:val="000000" w:themeColor="text1"/>
          <w:szCs w:val="24"/>
        </w:rPr>
        <w:t>プロジェクトの目的達成を阻害する課題を特定して、解決のための取組状</w:t>
      </w:r>
    </w:p>
    <w:p w14:paraId="5FFB0B55" w14:textId="71B5BCCC" w:rsidR="00311BC5" w:rsidRPr="00311BC5" w:rsidRDefault="00311BC5" w:rsidP="00311BC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況を報告すること。</w:t>
      </w:r>
    </w:p>
    <w:p w14:paraId="4A27AA74" w14:textId="77777777" w:rsidR="004B0A55" w:rsidRDefault="00311BC5" w:rsidP="004B0A55">
      <w:pPr>
        <w:ind w:firstLineChars="500" w:firstLine="1181"/>
        <w:rPr>
          <w:rFonts w:ascii="ＭＳ 明朝" w:hAnsi="ＭＳ 明朝"/>
          <w:color w:val="000000" w:themeColor="text1"/>
          <w:szCs w:val="24"/>
        </w:rPr>
      </w:pPr>
      <w:r w:rsidRPr="00311BC5">
        <w:rPr>
          <w:rFonts w:ascii="ＭＳ 明朝" w:hAnsi="ＭＳ 明朝" w:hint="eastAsia"/>
          <w:color w:val="000000" w:themeColor="text1"/>
          <w:szCs w:val="24"/>
        </w:rPr>
        <w:t>また、課題管理を実施し、適宜報告すること。課題整理と合わせて将来生じ</w:t>
      </w:r>
    </w:p>
    <w:p w14:paraId="05833971" w14:textId="77777777" w:rsidR="004B0A55" w:rsidRDefault="00311BC5" w:rsidP="004B0A5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うるリスクを想定、特定したうえで、これが顕在化しないよう予防策を講じて</w:t>
      </w:r>
    </w:p>
    <w:p w14:paraId="3CEE9545" w14:textId="7E7FBD04" w:rsidR="00311BC5" w:rsidRPr="00311BC5" w:rsidRDefault="00311BC5" w:rsidP="004B0A5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管理すること。</w:t>
      </w:r>
    </w:p>
    <w:p w14:paraId="27E1464B" w14:textId="704DC29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 xml:space="preserve"> (ｵ)　会議の運営、資料、議事録の提出</w:t>
      </w:r>
    </w:p>
    <w:p w14:paraId="5D0987DB" w14:textId="77777777" w:rsidR="004B0A55" w:rsidRDefault="00311BC5" w:rsidP="004B0A55">
      <w:pPr>
        <w:ind w:firstLineChars="500" w:firstLine="1181"/>
        <w:rPr>
          <w:rFonts w:ascii="ＭＳ 明朝" w:hAnsi="ＭＳ 明朝"/>
          <w:color w:val="000000" w:themeColor="text1"/>
          <w:szCs w:val="24"/>
        </w:rPr>
      </w:pPr>
      <w:r w:rsidRPr="00311BC5">
        <w:rPr>
          <w:rFonts w:ascii="ＭＳ 明朝" w:hAnsi="ＭＳ 明朝" w:hint="eastAsia"/>
          <w:color w:val="000000" w:themeColor="text1"/>
          <w:szCs w:val="24"/>
        </w:rPr>
        <w:t>各会議の進行を行うとともに、議事録作成等を行うこと。各種会議の資料や</w:t>
      </w:r>
    </w:p>
    <w:p w14:paraId="08527701" w14:textId="53B6C607" w:rsidR="00311BC5" w:rsidRPr="00311BC5" w:rsidRDefault="00311BC5" w:rsidP="004B0A55">
      <w:pPr>
        <w:ind w:firstLineChars="400" w:firstLine="945"/>
        <w:rPr>
          <w:rFonts w:ascii="ＭＳ 明朝" w:hAnsi="ＭＳ 明朝"/>
          <w:color w:val="000000" w:themeColor="text1"/>
          <w:szCs w:val="24"/>
        </w:rPr>
      </w:pPr>
      <w:r w:rsidRPr="00311BC5">
        <w:rPr>
          <w:rFonts w:ascii="ＭＳ 明朝" w:hAnsi="ＭＳ 明朝" w:hint="eastAsia"/>
          <w:color w:val="000000" w:themeColor="text1"/>
          <w:szCs w:val="24"/>
        </w:rPr>
        <w:t>議事録等の打合せの記録を遅滞なく提出し、</w:t>
      </w:r>
      <w:r w:rsidR="0084268F">
        <w:rPr>
          <w:rFonts w:ascii="ＭＳ 明朝" w:hAnsi="ＭＳ 明朝" w:hint="eastAsia"/>
          <w:color w:val="000000" w:themeColor="text1"/>
          <w:szCs w:val="24"/>
        </w:rPr>
        <w:t>発注者</w:t>
      </w:r>
      <w:r w:rsidRPr="00311BC5">
        <w:rPr>
          <w:rFonts w:ascii="ＭＳ 明朝" w:hAnsi="ＭＳ 明朝" w:hint="eastAsia"/>
          <w:color w:val="000000" w:themeColor="text1"/>
          <w:szCs w:val="24"/>
        </w:rPr>
        <w:t>の承認を得ること。</w:t>
      </w:r>
    </w:p>
    <w:p w14:paraId="5EAC06FA" w14:textId="113757C9" w:rsidR="00311BC5" w:rsidRPr="00311BC5" w:rsidRDefault="00311BC5" w:rsidP="004B0A55">
      <w:pPr>
        <w:ind w:firstLineChars="50" w:firstLine="118"/>
        <w:rPr>
          <w:rFonts w:ascii="ＭＳ 明朝" w:hAnsi="ＭＳ 明朝"/>
          <w:color w:val="000000" w:themeColor="text1"/>
          <w:szCs w:val="24"/>
        </w:rPr>
      </w:pPr>
      <w:r w:rsidRPr="00311BC5">
        <w:rPr>
          <w:rFonts w:ascii="ＭＳ 明朝" w:hAnsi="ＭＳ 明朝" w:hint="eastAsia"/>
          <w:color w:val="000000" w:themeColor="text1"/>
          <w:szCs w:val="24"/>
        </w:rPr>
        <w:t>(2)　実施作業</w:t>
      </w:r>
    </w:p>
    <w:p w14:paraId="650B2792" w14:textId="77777777" w:rsidR="004B0A55" w:rsidRDefault="00311BC5" w:rsidP="004B0A55">
      <w:pPr>
        <w:ind w:firstLineChars="300" w:firstLine="709"/>
        <w:rPr>
          <w:rFonts w:ascii="ＭＳ 明朝" w:hAnsi="ＭＳ 明朝"/>
          <w:color w:val="000000" w:themeColor="text1"/>
          <w:szCs w:val="24"/>
        </w:rPr>
      </w:pPr>
      <w:r w:rsidRPr="00311BC5">
        <w:rPr>
          <w:rFonts w:ascii="ＭＳ 明朝" w:hAnsi="ＭＳ 明朝" w:hint="eastAsia"/>
          <w:color w:val="000000" w:themeColor="text1"/>
          <w:szCs w:val="24"/>
        </w:rPr>
        <w:t>システムの導入作業において、必要な機材、場所等を確保し、次の事項を実施す</w:t>
      </w:r>
    </w:p>
    <w:p w14:paraId="089485B5" w14:textId="32579566" w:rsidR="00311BC5" w:rsidRPr="00311BC5" w:rsidRDefault="00311BC5" w:rsidP="004B0A5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ること。</w:t>
      </w:r>
    </w:p>
    <w:p w14:paraId="44DA1EE9" w14:textId="775177F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ア　要件定義の実施、基本設計、詳細設計の策定</w:t>
      </w:r>
    </w:p>
    <w:p w14:paraId="7EE0A649" w14:textId="5F1C4AA8" w:rsidR="00311BC5" w:rsidRPr="00311BC5" w:rsidRDefault="006B097E" w:rsidP="006B097E">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イ　要求する機能要件への適応</w:t>
      </w:r>
    </w:p>
    <w:p w14:paraId="0B582FF7" w14:textId="261555AB"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ウ　要求する外部インタフェースへの対応</w:t>
      </w:r>
    </w:p>
    <w:p w14:paraId="5134CA81" w14:textId="1A92A069"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エ　パッケージシステムの各種設定</w:t>
      </w:r>
    </w:p>
    <w:p w14:paraId="7149A468" w14:textId="3BC95E2D"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オ　データ移行にかかる対象データの範囲、移行方法等の策定</w:t>
      </w:r>
    </w:p>
    <w:p w14:paraId="3135190D" w14:textId="167B90A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lastRenderedPageBreak/>
        <w:t>カ　地図データの搭載にかかる対象データの範囲、分類、方法等の策定</w:t>
      </w:r>
    </w:p>
    <w:p w14:paraId="5D0ED785" w14:textId="67112081"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キ　操作マニュアルや運用マニュアル等の作成</w:t>
      </w:r>
    </w:p>
    <w:p w14:paraId="1D6EF451" w14:textId="35BE5BC8" w:rsidR="00311BC5" w:rsidRPr="00311BC5" w:rsidRDefault="00311BC5" w:rsidP="00311BC5">
      <w:pPr>
        <w:ind w:firstLineChars="200" w:firstLine="472"/>
        <w:rPr>
          <w:rFonts w:ascii="ＭＳ 明朝" w:hAnsi="ＭＳ 明朝"/>
          <w:color w:val="000000" w:themeColor="text1"/>
          <w:szCs w:val="24"/>
        </w:rPr>
      </w:pPr>
      <w:r w:rsidRPr="00311BC5">
        <w:rPr>
          <w:rFonts w:ascii="ＭＳ 明朝" w:hAnsi="ＭＳ 明朝" w:hint="eastAsia"/>
          <w:color w:val="000000" w:themeColor="text1"/>
          <w:szCs w:val="24"/>
        </w:rPr>
        <w:t>ク　その他、導入に必要となる作業</w:t>
      </w:r>
    </w:p>
    <w:p w14:paraId="449F8996" w14:textId="77777777" w:rsidR="00311BC5" w:rsidRPr="00311BC5" w:rsidRDefault="00311BC5" w:rsidP="004B0A55">
      <w:pPr>
        <w:ind w:firstLineChars="50" w:firstLine="118"/>
        <w:rPr>
          <w:rFonts w:ascii="ＭＳ 明朝" w:hAnsi="ＭＳ 明朝"/>
          <w:color w:val="000000" w:themeColor="text1"/>
          <w:szCs w:val="24"/>
        </w:rPr>
      </w:pPr>
      <w:r w:rsidRPr="00311BC5">
        <w:rPr>
          <w:rFonts w:ascii="ＭＳ 明朝" w:hAnsi="ＭＳ 明朝" w:hint="eastAsia"/>
          <w:color w:val="000000" w:themeColor="text1"/>
          <w:szCs w:val="24"/>
        </w:rPr>
        <w:t>(3)　貸与品管理に関する事項</w:t>
      </w:r>
    </w:p>
    <w:p w14:paraId="376E283E" w14:textId="5F8D9EA9" w:rsidR="00311BC5" w:rsidRPr="00311BC5" w:rsidRDefault="00C3083D" w:rsidP="00311BC5">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 xml:space="preserve">　</w:t>
      </w:r>
      <w:r w:rsidR="00311BC5" w:rsidRPr="00311BC5">
        <w:rPr>
          <w:rFonts w:ascii="ＭＳ 明朝" w:hAnsi="ＭＳ 明朝" w:hint="eastAsia"/>
          <w:color w:val="000000" w:themeColor="text1"/>
          <w:szCs w:val="24"/>
        </w:rPr>
        <w:t>貸与品について、管理方法を定め、適切な管理を実施すること。</w:t>
      </w:r>
    </w:p>
    <w:p w14:paraId="180AA9D1" w14:textId="2A647CAD" w:rsidR="00311BC5" w:rsidRPr="002C2672" w:rsidRDefault="00311BC5" w:rsidP="004B0A55">
      <w:pPr>
        <w:ind w:firstLineChars="50" w:firstLine="118"/>
        <w:rPr>
          <w:rFonts w:ascii="ＭＳ 明朝" w:hAnsi="ＭＳ 明朝"/>
          <w:color w:val="000000" w:themeColor="text1"/>
          <w:szCs w:val="24"/>
        </w:rPr>
      </w:pPr>
      <w:r w:rsidRPr="002C2672">
        <w:rPr>
          <w:rFonts w:ascii="ＭＳ 明朝" w:hAnsi="ＭＳ 明朝" w:hint="eastAsia"/>
          <w:color w:val="000000" w:themeColor="text1"/>
          <w:szCs w:val="24"/>
        </w:rPr>
        <w:t>(4)　作業場所</w:t>
      </w:r>
    </w:p>
    <w:p w14:paraId="6C2181DA" w14:textId="42F90DDE" w:rsidR="00311BC5" w:rsidRPr="007B55E5" w:rsidRDefault="00BD7EE1" w:rsidP="00073034">
      <w:pPr>
        <w:ind w:firstLineChars="300" w:firstLine="709"/>
        <w:rPr>
          <w:rFonts w:ascii="ＭＳ 明朝" w:hAnsi="ＭＳ 明朝"/>
          <w:szCs w:val="24"/>
        </w:rPr>
      </w:pPr>
      <w:r w:rsidRPr="007B55E5">
        <w:rPr>
          <w:rFonts w:ascii="ＭＳ 明朝" w:hAnsi="ＭＳ 明朝" w:hint="eastAsia"/>
          <w:szCs w:val="24"/>
        </w:rPr>
        <w:t>相模原市</w:t>
      </w:r>
      <w:r w:rsidR="00087B98" w:rsidRPr="007B55E5">
        <w:rPr>
          <w:rFonts w:ascii="ＭＳ 明朝" w:hAnsi="ＭＳ 明朝" w:hint="eastAsia"/>
          <w:szCs w:val="24"/>
        </w:rPr>
        <w:t>役所</w:t>
      </w:r>
      <w:r w:rsidR="00BD4A18">
        <w:rPr>
          <w:rFonts w:ascii="ＭＳ 明朝" w:hAnsi="ＭＳ 明朝" w:hint="eastAsia"/>
          <w:szCs w:val="24"/>
        </w:rPr>
        <w:t>本</w:t>
      </w:r>
      <w:r w:rsidRPr="007B55E5">
        <w:rPr>
          <w:rFonts w:ascii="ＭＳ 明朝" w:hAnsi="ＭＳ 明朝" w:hint="eastAsia"/>
          <w:szCs w:val="24"/>
        </w:rPr>
        <w:t>庁舎内</w:t>
      </w:r>
    </w:p>
    <w:p w14:paraId="5C7F7A9C" w14:textId="462942D4" w:rsidR="00311BC5" w:rsidRPr="002C2672" w:rsidRDefault="00311BC5" w:rsidP="004B0A55">
      <w:pPr>
        <w:ind w:firstLineChars="50" w:firstLine="118"/>
        <w:rPr>
          <w:rFonts w:ascii="ＭＳ 明朝" w:hAnsi="ＭＳ 明朝"/>
          <w:color w:val="000000" w:themeColor="text1"/>
          <w:szCs w:val="24"/>
        </w:rPr>
      </w:pPr>
      <w:r w:rsidRPr="002C2672">
        <w:rPr>
          <w:rFonts w:ascii="ＭＳ 明朝" w:hAnsi="ＭＳ 明朝" w:hint="eastAsia"/>
          <w:color w:val="000000" w:themeColor="text1"/>
          <w:szCs w:val="24"/>
        </w:rPr>
        <w:t>(5)　システムの構築</w:t>
      </w:r>
    </w:p>
    <w:p w14:paraId="499460B1" w14:textId="567F39D8" w:rsidR="00311BC5" w:rsidRPr="002C2672" w:rsidRDefault="00311BC5" w:rsidP="00311BC5">
      <w:pPr>
        <w:ind w:firstLineChars="200" w:firstLine="472"/>
        <w:rPr>
          <w:rFonts w:ascii="ＭＳ 明朝" w:hAnsi="ＭＳ 明朝"/>
          <w:color w:val="000000" w:themeColor="text1"/>
          <w:szCs w:val="24"/>
        </w:rPr>
      </w:pPr>
      <w:r w:rsidRPr="002C2672">
        <w:rPr>
          <w:rFonts w:ascii="ＭＳ 明朝" w:hAnsi="ＭＳ 明朝" w:hint="eastAsia"/>
          <w:color w:val="000000" w:themeColor="text1"/>
          <w:szCs w:val="24"/>
        </w:rPr>
        <w:t>ア　ＧＩＳデータのシステム登録</w:t>
      </w:r>
    </w:p>
    <w:p w14:paraId="5C4E4E13" w14:textId="6CC1FD6F" w:rsidR="00311BC5" w:rsidRPr="002C2672" w:rsidRDefault="00311BC5" w:rsidP="004B0A55">
      <w:pPr>
        <w:ind w:leftChars="200" w:left="708" w:hangingChars="100" w:hanging="236"/>
        <w:rPr>
          <w:rFonts w:ascii="ＭＳ 明朝" w:hAnsi="ＭＳ 明朝"/>
          <w:color w:val="000000" w:themeColor="text1"/>
          <w:szCs w:val="24"/>
        </w:rPr>
      </w:pPr>
      <w:r w:rsidRPr="002C2672">
        <w:rPr>
          <w:rFonts w:ascii="ＭＳ 明朝" w:hAnsi="ＭＳ 明朝" w:hint="eastAsia"/>
          <w:color w:val="000000" w:themeColor="text1"/>
          <w:szCs w:val="24"/>
        </w:rPr>
        <w:t xml:space="preserve">　　</w:t>
      </w:r>
      <w:r w:rsidR="0084268F" w:rsidRPr="002C2672">
        <w:rPr>
          <w:rFonts w:ascii="ＭＳ 明朝" w:hAnsi="ＭＳ 明朝" w:hint="eastAsia"/>
          <w:color w:val="000000" w:themeColor="text1"/>
          <w:szCs w:val="24"/>
        </w:rPr>
        <w:t>発注者</w:t>
      </w:r>
      <w:r w:rsidRPr="002C2672">
        <w:rPr>
          <w:rFonts w:ascii="ＭＳ 明朝" w:hAnsi="ＭＳ 明朝" w:hint="eastAsia"/>
          <w:color w:val="000000" w:themeColor="text1"/>
          <w:szCs w:val="24"/>
        </w:rPr>
        <w:t>が提供するＧＩＳデータをシステムに登録すること。対象となるＧＩＳデータは、ハザードマップデータ（ＳＨＡＰＥ形式、メッシュデータ）となる。</w:t>
      </w:r>
    </w:p>
    <w:p w14:paraId="7E071E2E" w14:textId="0D716C41" w:rsidR="00EF0FDB" w:rsidRPr="002C2672" w:rsidRDefault="00EF0FDB" w:rsidP="004B0A55">
      <w:pPr>
        <w:ind w:leftChars="200" w:left="708" w:hangingChars="100" w:hanging="236"/>
        <w:rPr>
          <w:rFonts w:ascii="ＭＳ 明朝" w:hAnsi="ＭＳ 明朝"/>
          <w:color w:val="000000" w:themeColor="text1"/>
          <w:szCs w:val="24"/>
        </w:rPr>
      </w:pPr>
      <w:r w:rsidRPr="002C2672">
        <w:rPr>
          <w:rFonts w:ascii="ＭＳ 明朝" w:hAnsi="ＭＳ 明朝" w:hint="eastAsia"/>
          <w:color w:val="000000" w:themeColor="text1"/>
          <w:szCs w:val="24"/>
        </w:rPr>
        <w:t>イ　民生委員、</w:t>
      </w:r>
      <w:r w:rsidR="00E31854" w:rsidRPr="002C2672">
        <w:rPr>
          <w:rFonts w:ascii="ＭＳ 明朝" w:hAnsi="ＭＳ 明朝" w:hint="eastAsia"/>
          <w:color w:val="000000" w:themeColor="text1"/>
          <w:szCs w:val="24"/>
        </w:rPr>
        <w:t>自治会</w:t>
      </w:r>
      <w:r w:rsidRPr="002C2672">
        <w:rPr>
          <w:rFonts w:ascii="ＭＳ 明朝" w:hAnsi="ＭＳ 明朝" w:hint="eastAsia"/>
          <w:color w:val="000000" w:themeColor="text1"/>
          <w:szCs w:val="24"/>
        </w:rPr>
        <w:t>担当区域の作成及びシステム登録</w:t>
      </w:r>
    </w:p>
    <w:p w14:paraId="2233C2D8" w14:textId="61EAB2C4" w:rsidR="00E31854" w:rsidRPr="004B3331" w:rsidRDefault="00EF0FDB" w:rsidP="007536FA">
      <w:pPr>
        <w:ind w:leftChars="200" w:left="708" w:hangingChars="100" w:hanging="236"/>
        <w:rPr>
          <w:rFonts w:ascii="ＭＳ 明朝" w:hAnsi="ＭＳ 明朝"/>
          <w:color w:val="000000" w:themeColor="text1"/>
          <w:szCs w:val="24"/>
        </w:rPr>
      </w:pPr>
      <w:r w:rsidRPr="002C2672">
        <w:rPr>
          <w:rFonts w:ascii="ＭＳ 明朝" w:hAnsi="ＭＳ 明朝" w:hint="eastAsia"/>
          <w:color w:val="000000" w:themeColor="text1"/>
          <w:szCs w:val="24"/>
        </w:rPr>
        <w:t xml:space="preserve">　　</w:t>
      </w:r>
      <w:r w:rsidR="0084268F" w:rsidRPr="002C2672">
        <w:rPr>
          <w:rFonts w:ascii="ＭＳ 明朝" w:hAnsi="ＭＳ 明朝" w:hint="eastAsia"/>
          <w:color w:val="000000" w:themeColor="text1"/>
          <w:szCs w:val="24"/>
        </w:rPr>
        <w:t>受注者</w:t>
      </w:r>
      <w:r w:rsidRPr="002C2672">
        <w:rPr>
          <w:rFonts w:ascii="ＭＳ 明朝" w:hAnsi="ＭＳ 明朝" w:hint="eastAsia"/>
          <w:color w:val="000000" w:themeColor="text1"/>
          <w:szCs w:val="24"/>
        </w:rPr>
        <w:t>は、</w:t>
      </w:r>
      <w:r w:rsidR="0084268F" w:rsidRPr="002C2672">
        <w:rPr>
          <w:rFonts w:ascii="ＭＳ 明朝" w:hAnsi="ＭＳ 明朝" w:hint="eastAsia"/>
          <w:color w:val="000000" w:themeColor="text1"/>
          <w:szCs w:val="24"/>
        </w:rPr>
        <w:t>発注者</w:t>
      </w:r>
      <w:r w:rsidRPr="002C2672">
        <w:rPr>
          <w:rFonts w:ascii="ＭＳ 明朝" w:hAnsi="ＭＳ 明朝" w:hint="eastAsia"/>
          <w:color w:val="000000" w:themeColor="text1"/>
          <w:szCs w:val="24"/>
        </w:rPr>
        <w:t>から貸与された資料を基に最新の住宅地図に担当区域を転記した区域図を提出する。</w:t>
      </w:r>
      <w:r w:rsidR="0084268F" w:rsidRPr="002C2672">
        <w:rPr>
          <w:rFonts w:ascii="ＭＳ 明朝" w:hAnsi="ＭＳ 明朝" w:hint="eastAsia"/>
          <w:color w:val="000000" w:themeColor="text1"/>
          <w:szCs w:val="24"/>
        </w:rPr>
        <w:t>発注者</w:t>
      </w:r>
      <w:r w:rsidRPr="002C2672">
        <w:rPr>
          <w:rFonts w:ascii="ＭＳ 明朝" w:hAnsi="ＭＳ 明朝" w:hint="eastAsia"/>
          <w:color w:val="000000" w:themeColor="text1"/>
          <w:szCs w:val="24"/>
        </w:rPr>
        <w:t>の指示により修正・編集をおこなった区域図をＧＩＳデータ（ＳＨＡＰＥ形式）として作成し、納品する。納品したＧＩＳデータは、システムに登録する。（民生委員</w:t>
      </w:r>
      <w:r w:rsidR="007536FA">
        <w:rPr>
          <w:rFonts w:ascii="ＭＳ 明朝" w:hAnsi="ＭＳ 明朝" w:hint="eastAsia"/>
          <w:color w:val="000000" w:themeColor="text1"/>
          <w:szCs w:val="24"/>
        </w:rPr>
        <w:t>約</w:t>
      </w:r>
      <w:r w:rsidR="00E55211" w:rsidRPr="002C2672">
        <w:rPr>
          <w:rFonts w:ascii="ＭＳ 明朝" w:hAnsi="ＭＳ 明朝" w:hint="eastAsia"/>
          <w:color w:val="000000" w:themeColor="text1"/>
          <w:szCs w:val="24"/>
        </w:rPr>
        <w:t>９</w:t>
      </w:r>
      <w:r w:rsidR="007536FA">
        <w:rPr>
          <w:rFonts w:ascii="ＭＳ 明朝" w:hAnsi="ＭＳ 明朝" w:hint="eastAsia"/>
          <w:color w:val="000000" w:themeColor="text1"/>
          <w:szCs w:val="24"/>
        </w:rPr>
        <w:t>４０</w:t>
      </w:r>
      <w:r w:rsidR="00DB153D" w:rsidRPr="002C2672">
        <w:rPr>
          <w:rFonts w:ascii="ＭＳ 明朝" w:hAnsi="ＭＳ 明朝" w:hint="eastAsia"/>
          <w:color w:val="000000" w:themeColor="text1"/>
          <w:szCs w:val="24"/>
        </w:rPr>
        <w:t>区域</w:t>
      </w:r>
      <w:r w:rsidRPr="002C2672">
        <w:rPr>
          <w:rFonts w:ascii="ＭＳ 明朝" w:hAnsi="ＭＳ 明朝" w:hint="eastAsia"/>
          <w:color w:val="000000" w:themeColor="text1"/>
          <w:szCs w:val="24"/>
        </w:rPr>
        <w:t>、</w:t>
      </w:r>
      <w:r w:rsidR="00E31854" w:rsidRPr="002C2672">
        <w:rPr>
          <w:rFonts w:ascii="ＭＳ 明朝" w:hAnsi="ＭＳ 明朝" w:hint="eastAsia"/>
          <w:color w:val="000000" w:themeColor="text1"/>
          <w:szCs w:val="24"/>
        </w:rPr>
        <w:t>自治会</w:t>
      </w:r>
      <w:r w:rsidR="007536FA">
        <w:rPr>
          <w:rFonts w:ascii="ＭＳ 明朝" w:hAnsi="ＭＳ 明朝" w:hint="eastAsia"/>
          <w:color w:val="000000" w:themeColor="text1"/>
          <w:szCs w:val="24"/>
        </w:rPr>
        <w:t>約６００</w:t>
      </w:r>
      <w:r w:rsidR="00E31854" w:rsidRPr="002C2672">
        <w:rPr>
          <w:rFonts w:ascii="ＭＳ 明朝" w:hAnsi="ＭＳ 明朝" w:hint="eastAsia"/>
          <w:color w:val="000000" w:themeColor="text1"/>
          <w:szCs w:val="24"/>
        </w:rPr>
        <w:t>区</w:t>
      </w:r>
      <w:r w:rsidR="00E31854">
        <w:rPr>
          <w:rFonts w:ascii="ＭＳ 明朝" w:hAnsi="ＭＳ 明朝" w:hint="eastAsia"/>
          <w:color w:val="000000" w:themeColor="text1"/>
          <w:szCs w:val="24"/>
        </w:rPr>
        <w:t>域</w:t>
      </w:r>
      <w:r w:rsidRPr="00EF0FDB">
        <w:rPr>
          <w:rFonts w:ascii="ＭＳ 明朝" w:hAnsi="ＭＳ 明朝" w:hint="eastAsia"/>
          <w:color w:val="000000" w:themeColor="text1"/>
          <w:szCs w:val="24"/>
        </w:rPr>
        <w:t>）</w:t>
      </w:r>
    </w:p>
    <w:p w14:paraId="552C7B03" w14:textId="77777777" w:rsidR="00073034" w:rsidRDefault="007E146F" w:rsidP="00073034">
      <w:pPr>
        <w:ind w:firstLineChars="200" w:firstLine="472"/>
        <w:rPr>
          <w:ins w:id="14" w:author="作成者"/>
          <w:rFonts w:ascii="ＭＳ 明朝" w:hAnsi="ＭＳ 明朝"/>
          <w:color w:val="000000" w:themeColor="text1"/>
          <w:szCs w:val="24"/>
        </w:rPr>
      </w:pPr>
      <w:r>
        <w:rPr>
          <w:rFonts w:ascii="ＭＳ 明朝" w:hAnsi="ＭＳ 明朝" w:hint="eastAsia"/>
          <w:color w:val="000000" w:themeColor="text1"/>
          <w:szCs w:val="24"/>
        </w:rPr>
        <w:t>ウ</w:t>
      </w:r>
      <w:r w:rsidR="00311BC5" w:rsidRPr="00311BC5">
        <w:rPr>
          <w:rFonts w:ascii="ＭＳ 明朝" w:hAnsi="ＭＳ 明朝" w:hint="eastAsia"/>
          <w:color w:val="000000" w:themeColor="text1"/>
          <w:szCs w:val="24"/>
        </w:rPr>
        <w:t xml:space="preserve">　ユーザー、操作権限の詳細設定を行うものとし、</w:t>
      </w:r>
      <w:r w:rsidR="0084268F">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sidR="0084268F">
        <w:rPr>
          <w:rFonts w:ascii="ＭＳ 明朝" w:hAnsi="ＭＳ 明朝" w:hint="eastAsia"/>
          <w:color w:val="000000" w:themeColor="text1"/>
          <w:szCs w:val="24"/>
        </w:rPr>
        <w:t>受注者</w:t>
      </w:r>
      <w:r w:rsidR="00C52FBA">
        <w:rPr>
          <w:rFonts w:ascii="ＭＳ 明朝" w:hAnsi="ＭＳ 明朝" w:hint="eastAsia"/>
          <w:color w:val="000000" w:themeColor="text1"/>
          <w:szCs w:val="24"/>
        </w:rPr>
        <w:t>とが</w:t>
      </w:r>
      <w:r w:rsidR="00311BC5" w:rsidRPr="00311BC5">
        <w:rPr>
          <w:rFonts w:ascii="ＭＳ 明朝" w:hAnsi="ＭＳ 明朝" w:hint="eastAsia"/>
          <w:color w:val="000000" w:themeColor="text1"/>
          <w:szCs w:val="24"/>
        </w:rPr>
        <w:t>協議の上</w:t>
      </w:r>
      <w:ins w:id="15" w:author="作成者">
        <w:r w:rsidR="00073034">
          <w:rPr>
            <w:rFonts w:ascii="ＭＳ 明朝" w:hAnsi="ＭＳ 明朝" w:hint="eastAsia"/>
            <w:color w:val="000000" w:themeColor="text1"/>
            <w:szCs w:val="24"/>
          </w:rPr>
          <w:t xml:space="preserve">　</w:t>
        </w:r>
      </w:ins>
    </w:p>
    <w:p w14:paraId="17DDCA4C" w14:textId="6974CB81" w:rsidR="00DB153D" w:rsidRDefault="00311BC5" w:rsidP="00073034">
      <w:pPr>
        <w:ind w:firstLineChars="300" w:firstLine="709"/>
        <w:rPr>
          <w:rFonts w:ascii="ＭＳ 明朝" w:hAnsi="ＭＳ 明朝"/>
          <w:color w:val="000000" w:themeColor="text1"/>
          <w:szCs w:val="24"/>
        </w:rPr>
      </w:pPr>
      <w:r w:rsidRPr="00311BC5">
        <w:rPr>
          <w:rFonts w:ascii="ＭＳ 明朝" w:hAnsi="ＭＳ 明朝" w:hint="eastAsia"/>
          <w:color w:val="000000" w:themeColor="text1"/>
          <w:szCs w:val="24"/>
        </w:rPr>
        <w:t>で設定すること。</w:t>
      </w:r>
    </w:p>
    <w:p w14:paraId="1FAEFEA6" w14:textId="2AD1386A" w:rsidR="004B0A55" w:rsidRDefault="004B0A55" w:rsidP="004B0A55">
      <w:pPr>
        <w:rPr>
          <w:rFonts w:ascii="ＭＳ 明朝" w:hAnsi="ＭＳ 明朝"/>
          <w:color w:val="000000" w:themeColor="text1"/>
          <w:szCs w:val="24"/>
        </w:rPr>
      </w:pPr>
      <w:r>
        <w:rPr>
          <w:rFonts w:ascii="ＭＳ 明朝" w:hAnsi="ＭＳ 明朝" w:hint="eastAsia"/>
          <w:color w:val="000000" w:themeColor="text1"/>
          <w:szCs w:val="24"/>
        </w:rPr>
        <w:t xml:space="preserve"> </w:t>
      </w:r>
      <w:r>
        <w:rPr>
          <w:rFonts w:ascii="ＭＳ 明朝" w:hAnsi="ＭＳ 明朝"/>
          <w:color w:val="000000" w:themeColor="text1"/>
          <w:szCs w:val="24"/>
        </w:rPr>
        <w:t>(6)</w:t>
      </w:r>
      <w:r>
        <w:rPr>
          <w:rFonts w:ascii="ＭＳ 明朝" w:hAnsi="ＭＳ 明朝" w:hint="eastAsia"/>
          <w:color w:val="000000" w:themeColor="text1"/>
          <w:szCs w:val="24"/>
        </w:rPr>
        <w:t xml:space="preserve">　各種テスト</w:t>
      </w:r>
    </w:p>
    <w:p w14:paraId="51EB2491" w14:textId="77777777" w:rsidR="004B0A55" w:rsidRDefault="004B0A55" w:rsidP="004B0A55">
      <w:pPr>
        <w:rPr>
          <w:rFonts w:ascii="ＭＳ 明朝" w:hAnsi="ＭＳ 明朝"/>
          <w:color w:val="000000" w:themeColor="text1"/>
          <w:szCs w:val="24"/>
        </w:rPr>
      </w:pPr>
      <w:r>
        <w:rPr>
          <w:rFonts w:ascii="ＭＳ 明朝" w:hAnsi="ＭＳ 明朝" w:hint="eastAsia"/>
          <w:color w:val="000000" w:themeColor="text1"/>
          <w:szCs w:val="24"/>
        </w:rPr>
        <w:t xml:space="preserve">　　　</w:t>
      </w:r>
      <w:r w:rsidRPr="004B0A55">
        <w:rPr>
          <w:rFonts w:ascii="ＭＳ 明朝" w:hAnsi="ＭＳ 明朝" w:hint="eastAsia"/>
          <w:color w:val="000000" w:themeColor="text1"/>
          <w:szCs w:val="24"/>
        </w:rPr>
        <w:t>導入時及び運用開始後の全てのテストについて、品質管理の責任者を定め、実施</w:t>
      </w:r>
    </w:p>
    <w:p w14:paraId="3546D6D0" w14:textId="77777777" w:rsidR="006044B8" w:rsidRDefault="004B0A55" w:rsidP="004B0A55">
      <w:pPr>
        <w:ind w:firstLineChars="200" w:firstLine="472"/>
        <w:rPr>
          <w:rFonts w:ascii="ＭＳ 明朝" w:hAnsi="ＭＳ 明朝"/>
          <w:color w:val="000000" w:themeColor="text1"/>
          <w:szCs w:val="24"/>
        </w:rPr>
      </w:pPr>
      <w:r w:rsidRPr="004B0A55">
        <w:rPr>
          <w:rFonts w:ascii="ＭＳ 明朝" w:hAnsi="ＭＳ 明朝" w:hint="eastAsia"/>
          <w:color w:val="000000" w:themeColor="text1"/>
          <w:szCs w:val="24"/>
        </w:rPr>
        <w:t>すること。テストにおいて発見された障害は、</w:t>
      </w:r>
      <w:r w:rsidR="0084268F">
        <w:rPr>
          <w:rFonts w:ascii="ＭＳ 明朝" w:hAnsi="ＭＳ 明朝" w:hint="eastAsia"/>
          <w:color w:val="000000" w:themeColor="text1"/>
          <w:szCs w:val="24"/>
        </w:rPr>
        <w:t>受注者</w:t>
      </w:r>
      <w:r w:rsidRPr="004B0A55">
        <w:rPr>
          <w:rFonts w:ascii="ＭＳ 明朝" w:hAnsi="ＭＳ 明朝" w:hint="eastAsia"/>
          <w:color w:val="000000" w:themeColor="text1"/>
          <w:szCs w:val="24"/>
        </w:rPr>
        <w:t>が原因と対策を確認して速や</w:t>
      </w:r>
    </w:p>
    <w:p w14:paraId="7E7C614D" w14:textId="44ACD3D1" w:rsidR="004B0A55" w:rsidRPr="004B0A55" w:rsidRDefault="004B0A55" w:rsidP="006044B8">
      <w:pPr>
        <w:ind w:firstLineChars="200" w:firstLine="472"/>
        <w:rPr>
          <w:rFonts w:ascii="ＭＳ 明朝" w:hAnsi="ＭＳ 明朝"/>
          <w:color w:val="000000" w:themeColor="text1"/>
          <w:szCs w:val="24"/>
        </w:rPr>
      </w:pPr>
      <w:r w:rsidRPr="004B0A55">
        <w:rPr>
          <w:rFonts w:ascii="ＭＳ 明朝" w:hAnsi="ＭＳ 明朝" w:hint="eastAsia"/>
          <w:color w:val="000000" w:themeColor="text1"/>
          <w:szCs w:val="24"/>
        </w:rPr>
        <w:t>かに修正、再確認を行うとともに、障害管理表等で管理すること。</w:t>
      </w:r>
    </w:p>
    <w:p w14:paraId="37E35B77" w14:textId="77777777" w:rsidR="004B0A55" w:rsidRDefault="004B0A55" w:rsidP="004B0A55">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また、各テスト（単体テスト、結合テスト、受入テスト等）に先立ち、テスト計</w:t>
      </w:r>
    </w:p>
    <w:p w14:paraId="5E24A687" w14:textId="77777777" w:rsidR="004B0A55" w:rsidRDefault="004B0A55" w:rsidP="004B0A55">
      <w:pPr>
        <w:ind w:firstLineChars="200" w:firstLine="472"/>
        <w:rPr>
          <w:rFonts w:ascii="ＭＳ 明朝" w:hAnsi="ＭＳ 明朝"/>
          <w:color w:val="000000" w:themeColor="text1"/>
          <w:szCs w:val="24"/>
        </w:rPr>
      </w:pPr>
      <w:r w:rsidRPr="004B0A55">
        <w:rPr>
          <w:rFonts w:ascii="ＭＳ 明朝" w:hAnsi="ＭＳ 明朝" w:hint="eastAsia"/>
          <w:color w:val="000000" w:themeColor="text1"/>
          <w:szCs w:val="24"/>
        </w:rPr>
        <w:t>画を策定すること。テスト計画では、テストの目的、スケジュール、体制、テスト</w:t>
      </w:r>
    </w:p>
    <w:p w14:paraId="04ADB69F" w14:textId="4C56C10C" w:rsidR="004B0A55" w:rsidRPr="004B0A55" w:rsidRDefault="004B0A55" w:rsidP="004B0A55">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完了基準（品質基準）及びテスト方法を定めて</w:t>
      </w:r>
      <w:r w:rsidR="0084268F">
        <w:rPr>
          <w:rFonts w:ascii="ＭＳ 明朝" w:hAnsi="ＭＳ 明朝" w:hint="eastAsia"/>
          <w:color w:val="000000" w:themeColor="text1"/>
          <w:szCs w:val="24"/>
        </w:rPr>
        <w:t>発注者</w:t>
      </w:r>
      <w:r w:rsidRPr="004B0A55">
        <w:rPr>
          <w:rFonts w:ascii="ＭＳ 明朝" w:hAnsi="ＭＳ 明朝" w:hint="eastAsia"/>
          <w:color w:val="000000" w:themeColor="text1"/>
          <w:szCs w:val="24"/>
        </w:rPr>
        <w:t>へ提出し、承認を得ること。</w:t>
      </w:r>
    </w:p>
    <w:p w14:paraId="109976C9" w14:textId="77777777" w:rsidR="00867242" w:rsidRDefault="004B0A55" w:rsidP="004B0A55">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なお、</w:t>
      </w:r>
      <w:r w:rsidR="0084268F">
        <w:rPr>
          <w:rFonts w:ascii="ＭＳ 明朝" w:hAnsi="ＭＳ 明朝" w:hint="eastAsia"/>
          <w:color w:val="000000" w:themeColor="text1"/>
          <w:szCs w:val="24"/>
        </w:rPr>
        <w:t>受注者</w:t>
      </w:r>
      <w:r w:rsidRPr="004B0A55">
        <w:rPr>
          <w:rFonts w:ascii="ＭＳ 明朝" w:hAnsi="ＭＳ 明朝" w:hint="eastAsia"/>
          <w:color w:val="000000" w:themeColor="text1"/>
          <w:szCs w:val="24"/>
        </w:rPr>
        <w:t>は、各テスト完了後に、実施結果を</w:t>
      </w:r>
      <w:r w:rsidR="0084268F">
        <w:rPr>
          <w:rFonts w:ascii="ＭＳ 明朝" w:hAnsi="ＭＳ 明朝" w:hint="eastAsia"/>
          <w:color w:val="000000" w:themeColor="text1"/>
          <w:szCs w:val="24"/>
        </w:rPr>
        <w:t>発注者</w:t>
      </w:r>
      <w:r w:rsidRPr="004B0A55">
        <w:rPr>
          <w:rFonts w:ascii="ＭＳ 明朝" w:hAnsi="ＭＳ 明朝" w:hint="eastAsia"/>
          <w:color w:val="000000" w:themeColor="text1"/>
          <w:szCs w:val="24"/>
        </w:rPr>
        <w:t>へ提出し、承認を得るこ</w:t>
      </w:r>
    </w:p>
    <w:p w14:paraId="376E079C" w14:textId="6BD62013" w:rsidR="004B0A55" w:rsidRDefault="004B0A55" w:rsidP="00867242">
      <w:pPr>
        <w:ind w:firstLineChars="200" w:firstLine="472"/>
        <w:rPr>
          <w:rFonts w:ascii="ＭＳ 明朝" w:hAnsi="ＭＳ 明朝"/>
          <w:color w:val="000000" w:themeColor="text1"/>
          <w:szCs w:val="24"/>
        </w:rPr>
      </w:pPr>
      <w:r w:rsidRPr="004B0A55">
        <w:rPr>
          <w:rFonts w:ascii="ＭＳ 明朝" w:hAnsi="ＭＳ 明朝" w:hint="eastAsia"/>
          <w:color w:val="000000" w:themeColor="text1"/>
          <w:szCs w:val="24"/>
        </w:rPr>
        <w:t>と。</w:t>
      </w:r>
    </w:p>
    <w:p w14:paraId="73AA108F" w14:textId="0A8F3DAE" w:rsidR="004B0A55" w:rsidRDefault="004B0A55" w:rsidP="004B0A55">
      <w:pPr>
        <w:rPr>
          <w:rFonts w:ascii="ＭＳ 明朝" w:hAnsi="ＭＳ 明朝"/>
          <w:color w:val="000000" w:themeColor="text1"/>
          <w:szCs w:val="24"/>
        </w:rPr>
      </w:pPr>
      <w:r>
        <w:rPr>
          <w:rFonts w:ascii="ＭＳ 明朝" w:hAnsi="ＭＳ 明朝"/>
          <w:color w:val="000000" w:themeColor="text1"/>
          <w:szCs w:val="24"/>
        </w:rPr>
        <w:t xml:space="preserve"> (7)</w:t>
      </w:r>
      <w:r>
        <w:rPr>
          <w:rFonts w:ascii="ＭＳ 明朝" w:hAnsi="ＭＳ 明朝" w:hint="eastAsia"/>
          <w:color w:val="000000" w:themeColor="text1"/>
          <w:szCs w:val="24"/>
        </w:rPr>
        <w:t xml:space="preserve">　データ移行</w:t>
      </w:r>
    </w:p>
    <w:p w14:paraId="2758E647" w14:textId="77777777" w:rsidR="006044B8" w:rsidRDefault="004B0A55" w:rsidP="006044B8">
      <w:pPr>
        <w:rPr>
          <w:rFonts w:ascii="ＭＳ 明朝" w:hAnsi="ＭＳ 明朝"/>
          <w:color w:val="000000" w:themeColor="text1"/>
          <w:szCs w:val="24"/>
        </w:rPr>
      </w:pPr>
      <w:r>
        <w:rPr>
          <w:rFonts w:ascii="ＭＳ 明朝" w:hAnsi="ＭＳ 明朝" w:hint="eastAsia"/>
          <w:color w:val="000000" w:themeColor="text1"/>
          <w:szCs w:val="24"/>
        </w:rPr>
        <w:t xml:space="preserve">　　ア　移行対象データとして、</w:t>
      </w:r>
      <w:r w:rsidR="0084268F">
        <w:rPr>
          <w:rFonts w:ascii="ＭＳ 明朝" w:hAnsi="ＭＳ 明朝" w:hint="eastAsia"/>
          <w:color w:val="000000" w:themeColor="text1"/>
          <w:szCs w:val="24"/>
        </w:rPr>
        <w:t>発注者</w:t>
      </w:r>
      <w:r w:rsidRPr="004B0A55">
        <w:rPr>
          <w:rFonts w:ascii="ＭＳ 明朝" w:hAnsi="ＭＳ 明朝" w:hint="eastAsia"/>
          <w:color w:val="000000" w:themeColor="text1"/>
          <w:szCs w:val="24"/>
        </w:rPr>
        <w:t>の現行システムで使用していたデータは、原則</w:t>
      </w:r>
      <w:r w:rsidR="006044B8">
        <w:rPr>
          <w:rFonts w:ascii="ＭＳ 明朝" w:hAnsi="ＭＳ 明朝" w:hint="eastAsia"/>
          <w:color w:val="000000" w:themeColor="text1"/>
          <w:szCs w:val="24"/>
        </w:rPr>
        <w:t xml:space="preserve">　</w:t>
      </w:r>
    </w:p>
    <w:p w14:paraId="0E2CAAAB" w14:textId="77777777" w:rsidR="006044B8" w:rsidRDefault="004B0A55" w:rsidP="006044B8">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全て提供するものとする。提供対象は、実データを予定している。提供物は、</w:t>
      </w:r>
    </w:p>
    <w:p w14:paraId="2451449B" w14:textId="77777777" w:rsidR="00073034" w:rsidRDefault="0084268F" w:rsidP="006044B8">
      <w:pPr>
        <w:ind w:firstLineChars="300" w:firstLine="709"/>
        <w:rPr>
          <w:ins w:id="16" w:author="作成者"/>
          <w:rFonts w:ascii="ＭＳ 明朝" w:hAnsi="ＭＳ 明朝"/>
          <w:color w:val="000000" w:themeColor="text1"/>
          <w:szCs w:val="24"/>
        </w:rPr>
      </w:pPr>
      <w:r>
        <w:rPr>
          <w:rFonts w:ascii="ＭＳ 明朝" w:hAnsi="ＭＳ 明朝" w:hint="eastAsia"/>
          <w:color w:val="000000" w:themeColor="text1"/>
          <w:szCs w:val="24"/>
        </w:rPr>
        <w:t>発注者</w:t>
      </w:r>
      <w:r w:rsidR="004B0A55" w:rsidRPr="004B0A55">
        <w:rPr>
          <w:rFonts w:ascii="ＭＳ 明朝" w:hAnsi="ＭＳ 明朝" w:hint="eastAsia"/>
          <w:color w:val="000000" w:themeColor="text1"/>
          <w:szCs w:val="24"/>
        </w:rPr>
        <w:t>が指定するレイアウト及び形式とし、提供方法は</w:t>
      </w:r>
      <w:r>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Pr>
          <w:rFonts w:ascii="ＭＳ 明朝" w:hAnsi="ＭＳ 明朝" w:hint="eastAsia"/>
          <w:color w:val="000000" w:themeColor="text1"/>
          <w:szCs w:val="24"/>
        </w:rPr>
        <w:t>受注者</w:t>
      </w:r>
      <w:r w:rsidR="00C52FBA">
        <w:rPr>
          <w:rFonts w:ascii="ＭＳ 明朝" w:hAnsi="ＭＳ 明朝" w:hint="eastAsia"/>
          <w:color w:val="000000" w:themeColor="text1"/>
          <w:szCs w:val="24"/>
        </w:rPr>
        <w:t>とが</w:t>
      </w:r>
      <w:r w:rsidR="004B0A55" w:rsidRPr="004B0A55">
        <w:rPr>
          <w:rFonts w:ascii="ＭＳ 明朝" w:hAnsi="ＭＳ 明朝" w:hint="eastAsia"/>
          <w:color w:val="000000" w:themeColor="text1"/>
          <w:szCs w:val="24"/>
        </w:rPr>
        <w:t>協</w:t>
      </w:r>
    </w:p>
    <w:p w14:paraId="52593FE2" w14:textId="041903B8" w:rsidR="004B0A55" w:rsidRPr="004B0A55" w:rsidRDefault="004B0A55" w:rsidP="00073034">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議</w:t>
      </w:r>
      <w:r>
        <w:rPr>
          <w:rFonts w:ascii="ＭＳ 明朝" w:hAnsi="ＭＳ 明朝" w:hint="eastAsia"/>
          <w:color w:val="000000" w:themeColor="text1"/>
          <w:szCs w:val="24"/>
        </w:rPr>
        <w:t>の上、</w:t>
      </w:r>
      <w:r w:rsidRPr="004B0A55">
        <w:rPr>
          <w:rFonts w:ascii="ＭＳ 明朝" w:hAnsi="ＭＳ 明朝" w:hint="eastAsia"/>
          <w:color w:val="000000" w:themeColor="text1"/>
          <w:szCs w:val="24"/>
        </w:rPr>
        <w:t>決定する。</w:t>
      </w:r>
    </w:p>
    <w:p w14:paraId="678B2726" w14:textId="77777777" w:rsidR="006044B8" w:rsidRDefault="004B0A55" w:rsidP="006044B8">
      <w:pPr>
        <w:rPr>
          <w:rFonts w:ascii="ＭＳ 明朝" w:hAnsi="ＭＳ 明朝"/>
          <w:color w:val="000000" w:themeColor="text1"/>
          <w:szCs w:val="24"/>
        </w:rPr>
      </w:pPr>
      <w:r>
        <w:rPr>
          <w:rFonts w:ascii="ＭＳ 明朝" w:hAnsi="ＭＳ 明朝" w:hint="eastAsia"/>
          <w:color w:val="000000" w:themeColor="text1"/>
          <w:szCs w:val="24"/>
        </w:rPr>
        <w:t xml:space="preserve">　　</w:t>
      </w:r>
      <w:r w:rsidR="001B16D2">
        <w:rPr>
          <w:rFonts w:ascii="ＭＳ 明朝" w:hAnsi="ＭＳ 明朝" w:hint="eastAsia"/>
          <w:color w:val="000000" w:themeColor="text1"/>
          <w:szCs w:val="24"/>
        </w:rPr>
        <w:t>イ</w:t>
      </w:r>
      <w:r w:rsidRPr="004B0A55">
        <w:rPr>
          <w:rFonts w:ascii="ＭＳ 明朝" w:hAnsi="ＭＳ 明朝" w:hint="eastAsia"/>
          <w:color w:val="000000" w:themeColor="text1"/>
          <w:szCs w:val="24"/>
        </w:rPr>
        <w:t xml:space="preserve">　移行対象データは、</w:t>
      </w:r>
      <w:r w:rsidR="0084268F">
        <w:rPr>
          <w:rFonts w:ascii="ＭＳ 明朝" w:hAnsi="ＭＳ 明朝" w:hint="eastAsia"/>
          <w:color w:val="000000" w:themeColor="text1"/>
          <w:szCs w:val="24"/>
        </w:rPr>
        <w:t>受注者</w:t>
      </w:r>
      <w:r>
        <w:rPr>
          <w:rFonts w:ascii="ＭＳ 明朝" w:hAnsi="ＭＳ 明朝" w:hint="eastAsia"/>
          <w:color w:val="000000" w:themeColor="text1"/>
          <w:szCs w:val="24"/>
        </w:rPr>
        <w:t>が</w:t>
      </w:r>
      <w:r w:rsidRPr="004B0A55">
        <w:rPr>
          <w:rFonts w:ascii="ＭＳ 明朝" w:hAnsi="ＭＳ 明朝" w:hint="eastAsia"/>
          <w:color w:val="000000" w:themeColor="text1"/>
          <w:szCs w:val="24"/>
        </w:rPr>
        <w:t>新システムでの論理チェックをテスト時に行っ</w:t>
      </w:r>
    </w:p>
    <w:p w14:paraId="44F4A894" w14:textId="45A1B435" w:rsidR="004B0A55" w:rsidRPr="004B0A55" w:rsidRDefault="004B0A55" w:rsidP="006044B8">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た後に、本番データとして移行を行うこと。</w:t>
      </w:r>
    </w:p>
    <w:p w14:paraId="2CF9C6B9" w14:textId="4607D7A8" w:rsidR="00E561CD" w:rsidRDefault="004B0A55" w:rsidP="004B0A55">
      <w:pPr>
        <w:rPr>
          <w:rFonts w:ascii="ＭＳ 明朝" w:hAnsi="ＭＳ 明朝"/>
          <w:color w:val="000000" w:themeColor="text1"/>
          <w:szCs w:val="24"/>
        </w:rPr>
      </w:pPr>
      <w:r>
        <w:rPr>
          <w:rFonts w:ascii="ＭＳ 明朝" w:hAnsi="ＭＳ 明朝" w:hint="eastAsia"/>
          <w:color w:val="000000" w:themeColor="text1"/>
          <w:szCs w:val="24"/>
        </w:rPr>
        <w:t xml:space="preserve">　　</w:t>
      </w:r>
      <w:r w:rsidR="0072176C">
        <w:rPr>
          <w:rFonts w:ascii="ＭＳ 明朝" w:hAnsi="ＭＳ 明朝" w:hint="eastAsia"/>
          <w:color w:val="000000" w:themeColor="text1"/>
          <w:szCs w:val="24"/>
        </w:rPr>
        <w:t>ウ</w:t>
      </w:r>
      <w:r w:rsidRPr="004B0A55">
        <w:rPr>
          <w:rFonts w:ascii="ＭＳ 明朝" w:hAnsi="ＭＳ 明朝" w:hint="eastAsia"/>
          <w:color w:val="000000" w:themeColor="text1"/>
          <w:szCs w:val="24"/>
        </w:rPr>
        <w:t xml:space="preserve">　文字については、新システムで利用する文字フォントに合わせ、移行データの</w:t>
      </w:r>
    </w:p>
    <w:p w14:paraId="262045CF" w14:textId="77777777" w:rsidR="0072176C" w:rsidRDefault="004B0A55" w:rsidP="00E561CD">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文字</w:t>
      </w:r>
      <w:r w:rsidR="00E561CD">
        <w:rPr>
          <w:rFonts w:ascii="ＭＳ 明朝" w:hAnsi="ＭＳ 明朝" w:hint="eastAsia"/>
          <w:color w:val="000000" w:themeColor="text1"/>
          <w:szCs w:val="24"/>
        </w:rPr>
        <w:t>コード変換や外字等の同定作業を行うこと。移行期間については、</w:t>
      </w:r>
      <w:r w:rsidR="0084268F">
        <w:rPr>
          <w:rFonts w:ascii="ＭＳ 明朝" w:hAnsi="ＭＳ 明朝" w:hint="eastAsia"/>
          <w:color w:val="000000" w:themeColor="text1"/>
          <w:szCs w:val="24"/>
        </w:rPr>
        <w:t>発注者</w:t>
      </w:r>
      <w:r w:rsidRPr="004B0A55">
        <w:rPr>
          <w:rFonts w:ascii="ＭＳ 明朝" w:hAnsi="ＭＳ 明朝" w:hint="eastAsia"/>
          <w:color w:val="000000" w:themeColor="text1"/>
          <w:szCs w:val="24"/>
        </w:rPr>
        <w:t>が</w:t>
      </w:r>
      <w:r w:rsidR="0072176C">
        <w:rPr>
          <w:rFonts w:ascii="ＭＳ 明朝" w:hAnsi="ＭＳ 明朝" w:hint="eastAsia"/>
          <w:color w:val="000000" w:themeColor="text1"/>
          <w:szCs w:val="24"/>
        </w:rPr>
        <w:t xml:space="preserve">　　</w:t>
      </w:r>
    </w:p>
    <w:p w14:paraId="45246932" w14:textId="335A3140" w:rsidR="004B0A55" w:rsidRPr="004B0A55" w:rsidRDefault="004B0A55" w:rsidP="0072176C">
      <w:pPr>
        <w:ind w:firstLineChars="300" w:firstLine="709"/>
        <w:rPr>
          <w:rFonts w:ascii="ＭＳ 明朝" w:hAnsi="ＭＳ 明朝"/>
          <w:color w:val="000000" w:themeColor="text1"/>
          <w:szCs w:val="24"/>
        </w:rPr>
      </w:pPr>
      <w:r w:rsidRPr="004B0A55">
        <w:rPr>
          <w:rFonts w:ascii="ＭＳ 明朝" w:hAnsi="ＭＳ 明朝" w:hint="eastAsia"/>
          <w:color w:val="000000" w:themeColor="text1"/>
          <w:szCs w:val="24"/>
        </w:rPr>
        <w:t>提供する外字の字形を利用すること。</w:t>
      </w:r>
    </w:p>
    <w:p w14:paraId="2A1973B2" w14:textId="77777777" w:rsidR="00C52FBA" w:rsidRDefault="00E561CD" w:rsidP="00C52FBA">
      <w:pPr>
        <w:ind w:firstLineChars="400" w:firstLine="945"/>
        <w:rPr>
          <w:rFonts w:ascii="ＭＳ 明朝" w:hAnsi="ＭＳ 明朝"/>
          <w:color w:val="000000" w:themeColor="text1"/>
          <w:szCs w:val="24"/>
        </w:rPr>
      </w:pPr>
      <w:r>
        <w:rPr>
          <w:rFonts w:ascii="ＭＳ 明朝" w:hAnsi="ＭＳ 明朝" w:hint="eastAsia"/>
          <w:color w:val="000000" w:themeColor="text1"/>
          <w:szCs w:val="24"/>
        </w:rPr>
        <w:t>なお、外字等の同定作業については、対象文字の字形等を提示し、</w:t>
      </w:r>
      <w:r w:rsidR="0084268F">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sidR="0084268F">
        <w:rPr>
          <w:rFonts w:ascii="ＭＳ 明朝" w:hAnsi="ＭＳ 明朝" w:hint="eastAsia"/>
          <w:color w:val="000000" w:themeColor="text1"/>
          <w:szCs w:val="24"/>
        </w:rPr>
        <w:t>受</w:t>
      </w:r>
      <w:r w:rsidR="00C52FBA">
        <w:rPr>
          <w:rFonts w:ascii="ＭＳ 明朝" w:hAnsi="ＭＳ 明朝" w:hint="eastAsia"/>
          <w:color w:val="000000" w:themeColor="text1"/>
          <w:szCs w:val="24"/>
        </w:rPr>
        <w:t xml:space="preserve">　　</w:t>
      </w:r>
    </w:p>
    <w:p w14:paraId="343DE832" w14:textId="14EDF629" w:rsidR="004B0A55" w:rsidRDefault="00C52FBA" w:rsidP="007B55E5">
      <w:pPr>
        <w:rPr>
          <w:rFonts w:ascii="ＭＳ 明朝" w:hAnsi="ＭＳ 明朝"/>
          <w:color w:val="000000" w:themeColor="text1"/>
          <w:szCs w:val="24"/>
        </w:rPr>
      </w:pPr>
      <w:r>
        <w:rPr>
          <w:rFonts w:ascii="ＭＳ 明朝" w:hAnsi="ＭＳ 明朝" w:hint="eastAsia"/>
          <w:color w:val="000000" w:themeColor="text1"/>
          <w:szCs w:val="24"/>
        </w:rPr>
        <w:lastRenderedPageBreak/>
        <w:t xml:space="preserve">　　　</w:t>
      </w:r>
      <w:r w:rsidR="0084268F">
        <w:rPr>
          <w:rFonts w:ascii="ＭＳ 明朝" w:hAnsi="ＭＳ 明朝" w:hint="eastAsia"/>
          <w:color w:val="000000" w:themeColor="text1"/>
          <w:szCs w:val="24"/>
        </w:rPr>
        <w:t>注者</w:t>
      </w:r>
      <w:r>
        <w:rPr>
          <w:rFonts w:ascii="ＭＳ 明朝" w:hAnsi="ＭＳ 明朝" w:hint="eastAsia"/>
          <w:color w:val="000000" w:themeColor="text1"/>
          <w:szCs w:val="24"/>
        </w:rPr>
        <w:t>とが</w:t>
      </w:r>
      <w:r w:rsidR="004B0A55" w:rsidRPr="004B0A55">
        <w:rPr>
          <w:rFonts w:ascii="ＭＳ 明朝" w:hAnsi="ＭＳ 明朝" w:hint="eastAsia"/>
          <w:color w:val="000000" w:themeColor="text1"/>
          <w:szCs w:val="24"/>
        </w:rPr>
        <w:t>協議の</w:t>
      </w:r>
      <w:r w:rsidR="00E561CD">
        <w:rPr>
          <w:rFonts w:ascii="ＭＳ 明朝" w:hAnsi="ＭＳ 明朝" w:hint="eastAsia"/>
          <w:color w:val="000000" w:themeColor="text1"/>
          <w:szCs w:val="24"/>
        </w:rPr>
        <w:t>上、</w:t>
      </w:r>
      <w:r w:rsidR="004B0A55" w:rsidRPr="004B0A55">
        <w:rPr>
          <w:rFonts w:ascii="ＭＳ 明朝" w:hAnsi="ＭＳ 明朝" w:hint="eastAsia"/>
          <w:color w:val="000000" w:themeColor="text1"/>
          <w:szCs w:val="24"/>
        </w:rPr>
        <w:t>決定すること。</w:t>
      </w:r>
    </w:p>
    <w:p w14:paraId="5B8CF160" w14:textId="40C2F059" w:rsidR="0072176C" w:rsidRPr="002C2672" w:rsidRDefault="00DB53A3" w:rsidP="0072176C">
      <w:pPr>
        <w:rPr>
          <w:rFonts w:ascii="ＭＳ 明朝" w:hAnsi="ＭＳ 明朝"/>
          <w:color w:val="000000" w:themeColor="text1"/>
          <w:szCs w:val="24"/>
        </w:rPr>
      </w:pPr>
      <w:r>
        <w:rPr>
          <w:rFonts w:ascii="ＭＳ 明朝" w:hAnsi="ＭＳ 明朝" w:hint="eastAsia"/>
          <w:color w:val="000000" w:themeColor="text1"/>
          <w:szCs w:val="24"/>
        </w:rPr>
        <w:t xml:space="preserve">　　</w:t>
      </w:r>
      <w:r w:rsidR="00D21934">
        <w:rPr>
          <w:rFonts w:ascii="ＭＳ 明朝" w:hAnsi="ＭＳ 明朝" w:hint="eastAsia"/>
          <w:color w:val="000000" w:themeColor="text1"/>
          <w:szCs w:val="24"/>
        </w:rPr>
        <w:t>エ</w:t>
      </w:r>
      <w:r>
        <w:rPr>
          <w:rFonts w:ascii="ＭＳ 明朝" w:hAnsi="ＭＳ 明朝" w:hint="eastAsia"/>
          <w:color w:val="000000" w:themeColor="text1"/>
          <w:szCs w:val="24"/>
        </w:rPr>
        <w:t xml:space="preserve">　</w:t>
      </w:r>
      <w:r w:rsidRPr="002C2672">
        <w:rPr>
          <w:rFonts w:ascii="ＭＳ 明朝" w:hAnsi="ＭＳ 明朝" w:hint="eastAsia"/>
          <w:color w:val="000000" w:themeColor="text1"/>
          <w:szCs w:val="24"/>
        </w:rPr>
        <w:t>システム運用時及び契約終了時に、</w:t>
      </w:r>
      <w:r w:rsidR="0084268F" w:rsidRPr="002C2672">
        <w:rPr>
          <w:rFonts w:ascii="ＭＳ 明朝" w:hAnsi="ＭＳ 明朝" w:hint="eastAsia"/>
          <w:color w:val="000000" w:themeColor="text1"/>
          <w:szCs w:val="24"/>
        </w:rPr>
        <w:t>発注者</w:t>
      </w:r>
      <w:r w:rsidRPr="002C2672">
        <w:rPr>
          <w:rFonts w:ascii="ＭＳ 明朝" w:hAnsi="ＭＳ 明朝" w:hint="eastAsia"/>
          <w:color w:val="000000" w:themeColor="text1"/>
          <w:szCs w:val="24"/>
        </w:rPr>
        <w:t>より求められた際には、システムが</w:t>
      </w:r>
    </w:p>
    <w:p w14:paraId="6D8E6355" w14:textId="77777777" w:rsidR="0072176C" w:rsidRPr="002C2672" w:rsidRDefault="00DB53A3" w:rsidP="00DB53A3">
      <w:pPr>
        <w:ind w:firstLineChars="300" w:firstLine="709"/>
        <w:rPr>
          <w:rFonts w:ascii="ＭＳ 明朝" w:hAnsi="ＭＳ 明朝"/>
          <w:color w:val="000000" w:themeColor="text1"/>
          <w:szCs w:val="24"/>
        </w:rPr>
      </w:pPr>
      <w:r w:rsidRPr="002C2672">
        <w:rPr>
          <w:rFonts w:ascii="ＭＳ 明朝" w:hAnsi="ＭＳ 明朝" w:hint="eastAsia"/>
          <w:color w:val="000000" w:themeColor="text1"/>
          <w:szCs w:val="24"/>
        </w:rPr>
        <w:t>利用するデータベースから、その一部または全部をCSV形式等の汎用的なデー</w:t>
      </w:r>
    </w:p>
    <w:p w14:paraId="46E1755F" w14:textId="77777777" w:rsidR="0072176C" w:rsidRPr="002C2672" w:rsidRDefault="00DB53A3" w:rsidP="0072176C">
      <w:pPr>
        <w:ind w:firstLineChars="300" w:firstLine="709"/>
        <w:rPr>
          <w:rFonts w:ascii="ＭＳ 明朝" w:hAnsi="ＭＳ 明朝"/>
          <w:color w:val="000000" w:themeColor="text1"/>
          <w:szCs w:val="24"/>
        </w:rPr>
      </w:pPr>
      <w:r w:rsidRPr="002C2672">
        <w:rPr>
          <w:rFonts w:ascii="ＭＳ 明朝" w:hAnsi="ＭＳ 明朝" w:hint="eastAsia"/>
          <w:color w:val="000000" w:themeColor="text1"/>
          <w:szCs w:val="24"/>
        </w:rPr>
        <w:t>タで抽出を行い、</w:t>
      </w:r>
      <w:r w:rsidR="0084268F" w:rsidRPr="002C2672">
        <w:rPr>
          <w:rFonts w:ascii="ＭＳ 明朝" w:hAnsi="ＭＳ 明朝" w:hint="eastAsia"/>
          <w:color w:val="000000" w:themeColor="text1"/>
          <w:szCs w:val="24"/>
        </w:rPr>
        <w:t>発注者</w:t>
      </w:r>
      <w:r w:rsidRPr="002C2672">
        <w:rPr>
          <w:rFonts w:ascii="ＭＳ 明朝" w:hAnsi="ＭＳ 明朝" w:hint="eastAsia"/>
          <w:color w:val="000000" w:themeColor="text1"/>
          <w:szCs w:val="24"/>
        </w:rPr>
        <w:t>に提供すること。また、それは保守の範囲内で実施する</w:t>
      </w:r>
    </w:p>
    <w:p w14:paraId="710CA87B" w14:textId="0A85B79B" w:rsidR="00DB53A3" w:rsidRDefault="00DB53A3" w:rsidP="0072176C">
      <w:pPr>
        <w:ind w:firstLineChars="300" w:firstLine="709"/>
        <w:rPr>
          <w:rFonts w:ascii="ＭＳ 明朝" w:hAnsi="ＭＳ 明朝"/>
          <w:color w:val="000000" w:themeColor="text1"/>
          <w:szCs w:val="24"/>
        </w:rPr>
      </w:pPr>
      <w:r w:rsidRPr="002C2672">
        <w:rPr>
          <w:rFonts w:ascii="ＭＳ 明朝" w:hAnsi="ＭＳ 明朝" w:hint="eastAsia"/>
          <w:color w:val="000000" w:themeColor="text1"/>
          <w:szCs w:val="24"/>
        </w:rPr>
        <w:t>こと。</w:t>
      </w:r>
    </w:p>
    <w:p w14:paraId="1CFFC355" w14:textId="1DBE0692" w:rsidR="00E561CD" w:rsidRDefault="00E561CD" w:rsidP="00E561CD">
      <w:pPr>
        <w:rPr>
          <w:rFonts w:ascii="ＭＳ 明朝" w:hAnsi="ＭＳ 明朝"/>
          <w:color w:val="000000" w:themeColor="text1"/>
          <w:szCs w:val="24"/>
        </w:rPr>
      </w:pPr>
      <w:r>
        <w:rPr>
          <w:rFonts w:ascii="ＭＳ 明朝" w:hAnsi="ＭＳ 明朝" w:hint="eastAsia"/>
          <w:color w:val="000000" w:themeColor="text1"/>
          <w:szCs w:val="24"/>
        </w:rPr>
        <w:t xml:space="preserve"> </w:t>
      </w:r>
      <w:r>
        <w:rPr>
          <w:rFonts w:ascii="ＭＳ 明朝" w:hAnsi="ＭＳ 明朝"/>
          <w:color w:val="000000" w:themeColor="text1"/>
          <w:szCs w:val="24"/>
        </w:rPr>
        <w:t>(8)</w:t>
      </w:r>
      <w:r>
        <w:rPr>
          <w:rFonts w:ascii="ＭＳ 明朝" w:hAnsi="ＭＳ 明朝" w:hint="eastAsia"/>
          <w:color w:val="000000" w:themeColor="text1"/>
          <w:szCs w:val="24"/>
        </w:rPr>
        <w:t xml:space="preserve">　利用者研修</w:t>
      </w:r>
    </w:p>
    <w:p w14:paraId="1E0ECECE" w14:textId="38A69BDD" w:rsidR="00E561CD" w:rsidRDefault="00E561CD" w:rsidP="00E561CD">
      <w:pPr>
        <w:rPr>
          <w:rFonts w:ascii="ＭＳ 明朝" w:hAnsi="ＭＳ 明朝"/>
          <w:color w:val="000000" w:themeColor="text1"/>
          <w:szCs w:val="24"/>
        </w:rPr>
      </w:pPr>
      <w:r>
        <w:rPr>
          <w:rFonts w:ascii="ＭＳ 明朝" w:hAnsi="ＭＳ 明朝" w:hint="eastAsia"/>
          <w:color w:val="000000" w:themeColor="text1"/>
          <w:szCs w:val="24"/>
        </w:rPr>
        <w:t xml:space="preserve">　　ア　対象</w:t>
      </w:r>
    </w:p>
    <w:p w14:paraId="740F10DE" w14:textId="77777777" w:rsidR="0072176C" w:rsidRDefault="00E561CD" w:rsidP="0072176C">
      <w:pPr>
        <w:rPr>
          <w:rFonts w:ascii="ＭＳ 明朝" w:hAnsi="ＭＳ 明朝"/>
          <w:color w:val="000000" w:themeColor="text1"/>
          <w:szCs w:val="24"/>
        </w:rPr>
      </w:pPr>
      <w:r>
        <w:rPr>
          <w:rFonts w:ascii="ＭＳ 明朝" w:hAnsi="ＭＳ 明朝" w:hint="eastAsia"/>
          <w:color w:val="000000" w:themeColor="text1"/>
          <w:szCs w:val="24"/>
        </w:rPr>
        <w:t xml:space="preserve">　　　　研修は、</w:t>
      </w:r>
      <w:r w:rsidR="0084268F">
        <w:rPr>
          <w:rFonts w:ascii="ＭＳ 明朝" w:hAnsi="ＭＳ 明朝" w:hint="eastAsia"/>
          <w:color w:val="000000" w:themeColor="text1"/>
          <w:szCs w:val="24"/>
        </w:rPr>
        <w:t>発注者</w:t>
      </w:r>
      <w:r w:rsidRPr="00E561CD">
        <w:rPr>
          <w:rFonts w:ascii="ＭＳ 明朝" w:hAnsi="ＭＳ 明朝" w:hint="eastAsia"/>
          <w:color w:val="000000" w:themeColor="text1"/>
          <w:szCs w:val="24"/>
        </w:rPr>
        <w:t>の本稼働開始時期に合わせ、新システムを利用する職員を対象</w:t>
      </w:r>
    </w:p>
    <w:p w14:paraId="74BB6422" w14:textId="03D8F7BA" w:rsidR="007536FA" w:rsidRDefault="00E561CD" w:rsidP="0072176C">
      <w:pPr>
        <w:ind w:firstLineChars="300" w:firstLine="709"/>
        <w:rPr>
          <w:rFonts w:ascii="ＭＳ 明朝" w:hAnsi="ＭＳ 明朝"/>
          <w:color w:val="000000" w:themeColor="text1"/>
          <w:szCs w:val="24"/>
        </w:rPr>
      </w:pPr>
      <w:r w:rsidRPr="00E561CD">
        <w:rPr>
          <w:rFonts w:ascii="ＭＳ 明朝" w:hAnsi="ＭＳ 明朝" w:hint="eastAsia"/>
          <w:color w:val="000000" w:themeColor="text1"/>
          <w:szCs w:val="24"/>
        </w:rPr>
        <w:t>として次のとおり実施すること。なお、研修は</w:t>
      </w:r>
      <w:r w:rsidR="007536FA">
        <w:rPr>
          <w:rFonts w:ascii="ＭＳ 明朝" w:hAnsi="ＭＳ 明朝" w:hint="eastAsia"/>
          <w:color w:val="000000" w:themeColor="text1"/>
          <w:szCs w:val="24"/>
        </w:rPr>
        <w:t>2</w:t>
      </w:r>
      <w:r w:rsidRPr="00E561CD">
        <w:rPr>
          <w:rFonts w:ascii="ＭＳ 明朝" w:hAnsi="ＭＳ 明朝" w:hint="eastAsia"/>
          <w:color w:val="000000" w:themeColor="text1"/>
          <w:szCs w:val="24"/>
        </w:rPr>
        <w:t>回程度の操作研修を想定して</w:t>
      </w:r>
      <w:r w:rsidR="007536FA">
        <w:rPr>
          <w:rFonts w:ascii="ＭＳ 明朝" w:hAnsi="ＭＳ 明朝" w:hint="eastAsia"/>
          <w:color w:val="000000" w:themeColor="text1"/>
          <w:szCs w:val="24"/>
        </w:rPr>
        <w:t xml:space="preserve">　</w:t>
      </w:r>
    </w:p>
    <w:p w14:paraId="4E395B1C" w14:textId="35A44AFA" w:rsidR="00E561CD" w:rsidRPr="00E561CD" w:rsidRDefault="00E561CD" w:rsidP="007536FA">
      <w:pPr>
        <w:ind w:firstLineChars="300" w:firstLine="709"/>
        <w:rPr>
          <w:rFonts w:ascii="ＭＳ 明朝" w:hAnsi="ＭＳ 明朝"/>
          <w:color w:val="000000" w:themeColor="text1"/>
          <w:szCs w:val="24"/>
        </w:rPr>
      </w:pPr>
      <w:r w:rsidRPr="00E561CD">
        <w:rPr>
          <w:rFonts w:ascii="ＭＳ 明朝" w:hAnsi="ＭＳ 明朝" w:hint="eastAsia"/>
          <w:color w:val="000000" w:themeColor="text1"/>
          <w:szCs w:val="24"/>
        </w:rPr>
        <w:t>いる。</w:t>
      </w:r>
    </w:p>
    <w:p w14:paraId="09691851" w14:textId="560BD841" w:rsidR="00E561CD" w:rsidRPr="00E561CD" w:rsidRDefault="00E561CD" w:rsidP="00E561CD">
      <w:pPr>
        <w:rPr>
          <w:rFonts w:ascii="ＭＳ 明朝" w:hAnsi="ＭＳ 明朝"/>
          <w:color w:val="000000" w:themeColor="text1"/>
          <w:szCs w:val="24"/>
        </w:rPr>
      </w:pPr>
      <w:r>
        <w:rPr>
          <w:rFonts w:ascii="ＭＳ 明朝" w:hAnsi="ＭＳ 明朝" w:hint="eastAsia"/>
          <w:color w:val="000000" w:themeColor="text1"/>
          <w:szCs w:val="24"/>
        </w:rPr>
        <w:t xml:space="preserve">　　 </w:t>
      </w:r>
      <w:r w:rsidRPr="00E561CD">
        <w:rPr>
          <w:rFonts w:ascii="ＭＳ 明朝" w:hAnsi="ＭＳ 明朝" w:hint="eastAsia"/>
          <w:color w:val="000000" w:themeColor="text1"/>
          <w:szCs w:val="24"/>
        </w:rPr>
        <w:t>(ｱ)　システムを管理する職員に対しては、管理者用の研修会を行うこと。</w:t>
      </w:r>
    </w:p>
    <w:p w14:paraId="1FD6986B" w14:textId="0888CDE1" w:rsidR="00E561CD" w:rsidRPr="00E561CD" w:rsidRDefault="00E561CD" w:rsidP="0072176C">
      <w:pPr>
        <w:ind w:leftChars="250" w:left="827" w:hangingChars="100" w:hanging="236"/>
        <w:rPr>
          <w:rFonts w:ascii="ＭＳ 明朝" w:hAnsi="ＭＳ 明朝"/>
          <w:color w:val="000000" w:themeColor="text1"/>
          <w:szCs w:val="24"/>
        </w:rPr>
      </w:pPr>
      <w:r w:rsidRPr="00E561CD">
        <w:rPr>
          <w:rFonts w:ascii="ＭＳ 明朝" w:hAnsi="ＭＳ 明朝" w:hint="eastAsia"/>
          <w:color w:val="000000" w:themeColor="text1"/>
          <w:szCs w:val="24"/>
        </w:rPr>
        <w:t>(</w:t>
      </w:r>
      <w:r>
        <w:rPr>
          <w:rFonts w:ascii="ＭＳ 明朝" w:hAnsi="ＭＳ 明朝" w:hint="eastAsia"/>
          <w:color w:val="000000" w:themeColor="text1"/>
          <w:szCs w:val="24"/>
        </w:rPr>
        <w:t>ｲ</w:t>
      </w:r>
      <w:r w:rsidRPr="00E561CD">
        <w:rPr>
          <w:rFonts w:ascii="ＭＳ 明朝" w:hAnsi="ＭＳ 明朝" w:hint="eastAsia"/>
          <w:color w:val="000000" w:themeColor="text1"/>
          <w:szCs w:val="24"/>
        </w:rPr>
        <w:t>)　研修のための会場やパソコン等の準備は</w:t>
      </w:r>
      <w:r w:rsidR="0084268F">
        <w:rPr>
          <w:rFonts w:ascii="ＭＳ 明朝" w:hAnsi="ＭＳ 明朝" w:hint="eastAsia"/>
          <w:color w:val="000000" w:themeColor="text1"/>
          <w:szCs w:val="24"/>
        </w:rPr>
        <w:t>発注者</w:t>
      </w:r>
      <w:r w:rsidRPr="00E561CD">
        <w:rPr>
          <w:rFonts w:ascii="ＭＳ 明朝" w:hAnsi="ＭＳ 明朝" w:hint="eastAsia"/>
          <w:color w:val="000000" w:themeColor="text1"/>
          <w:szCs w:val="24"/>
        </w:rPr>
        <w:t>が行うが、研修用テキストは</w:t>
      </w:r>
      <w:r w:rsidR="0084268F">
        <w:rPr>
          <w:rFonts w:ascii="ＭＳ 明朝" w:hAnsi="ＭＳ 明朝" w:hint="eastAsia"/>
          <w:color w:val="000000" w:themeColor="text1"/>
          <w:szCs w:val="24"/>
        </w:rPr>
        <w:t>受注者</w:t>
      </w:r>
      <w:r w:rsidRPr="00E561CD">
        <w:rPr>
          <w:rFonts w:ascii="ＭＳ 明朝" w:hAnsi="ＭＳ 明朝" w:hint="eastAsia"/>
          <w:color w:val="000000" w:themeColor="text1"/>
          <w:szCs w:val="24"/>
        </w:rPr>
        <w:t>が準備すること。</w:t>
      </w:r>
      <w:r w:rsidR="0072176C">
        <w:rPr>
          <w:rFonts w:ascii="ＭＳ 明朝" w:hAnsi="ＭＳ 明朝" w:hint="eastAsia"/>
          <w:color w:val="000000" w:themeColor="text1"/>
          <w:szCs w:val="24"/>
        </w:rPr>
        <w:t>研修用テキストは</w:t>
      </w:r>
      <w:r w:rsidR="0072176C" w:rsidRPr="0072176C">
        <w:rPr>
          <w:rFonts w:ascii="ＭＳ 明朝" w:hAnsi="ＭＳ 明朝" w:hint="eastAsia"/>
          <w:color w:val="000000" w:themeColor="text1"/>
          <w:szCs w:val="24"/>
        </w:rPr>
        <w:t>複製・修正等が可能なように電子ファイル(MicrosoftOfficeWord2016、Excel2016、PowerPoint2016 等）で提供すること。</w:t>
      </w:r>
    </w:p>
    <w:p w14:paraId="2BFE356F" w14:textId="5E9C5C5D" w:rsidR="00E561CD" w:rsidRDefault="00E561CD" w:rsidP="00E561CD">
      <w:pPr>
        <w:rPr>
          <w:rFonts w:ascii="ＭＳ 明朝" w:hAnsi="ＭＳ 明朝"/>
          <w:color w:val="000000" w:themeColor="text1"/>
          <w:szCs w:val="24"/>
        </w:rPr>
      </w:pPr>
      <w:r w:rsidRPr="00E561CD">
        <w:rPr>
          <w:rFonts w:ascii="ＭＳ 明朝" w:hAnsi="ＭＳ 明朝" w:hint="eastAsia"/>
          <w:color w:val="000000" w:themeColor="text1"/>
          <w:szCs w:val="24"/>
        </w:rPr>
        <w:t xml:space="preserve">　　</w:t>
      </w:r>
      <w:r>
        <w:rPr>
          <w:rFonts w:ascii="ＭＳ 明朝" w:hAnsi="ＭＳ 明朝" w:hint="eastAsia"/>
          <w:color w:val="000000" w:themeColor="text1"/>
          <w:szCs w:val="24"/>
        </w:rPr>
        <w:t xml:space="preserve"> (ｳ</w:t>
      </w:r>
      <w:r>
        <w:rPr>
          <w:rFonts w:ascii="ＭＳ 明朝" w:hAnsi="ＭＳ 明朝"/>
          <w:color w:val="000000" w:themeColor="text1"/>
          <w:szCs w:val="24"/>
        </w:rPr>
        <w:t>)</w:t>
      </w:r>
      <w:r w:rsidRPr="00E561CD">
        <w:rPr>
          <w:rFonts w:ascii="ＭＳ 明朝" w:hAnsi="ＭＳ 明朝" w:hint="eastAsia"/>
          <w:color w:val="000000" w:themeColor="text1"/>
          <w:szCs w:val="24"/>
        </w:rPr>
        <w:t xml:space="preserve">　研修は、平日就業時間（午前</w:t>
      </w:r>
      <w:r w:rsidR="007536FA">
        <w:rPr>
          <w:rFonts w:ascii="ＭＳ 明朝" w:hAnsi="ＭＳ 明朝" w:hint="eastAsia"/>
          <w:color w:val="000000" w:themeColor="text1"/>
          <w:szCs w:val="24"/>
        </w:rPr>
        <w:t>8</w:t>
      </w:r>
      <w:r w:rsidRPr="00E561CD">
        <w:rPr>
          <w:rFonts w:ascii="ＭＳ 明朝" w:hAnsi="ＭＳ 明朝" w:hint="eastAsia"/>
          <w:color w:val="000000" w:themeColor="text1"/>
          <w:szCs w:val="24"/>
        </w:rPr>
        <w:t>時</w:t>
      </w:r>
      <w:r w:rsidR="007536FA">
        <w:rPr>
          <w:rFonts w:ascii="ＭＳ 明朝" w:hAnsi="ＭＳ 明朝" w:hint="eastAsia"/>
          <w:color w:val="000000" w:themeColor="text1"/>
          <w:szCs w:val="24"/>
        </w:rPr>
        <w:t>30</w:t>
      </w:r>
      <w:r w:rsidRPr="00E561CD">
        <w:rPr>
          <w:rFonts w:ascii="ＭＳ 明朝" w:hAnsi="ＭＳ 明朝" w:hint="eastAsia"/>
          <w:color w:val="000000" w:themeColor="text1"/>
          <w:szCs w:val="24"/>
        </w:rPr>
        <w:t>分から午後</w:t>
      </w:r>
      <w:r w:rsidR="007536FA">
        <w:rPr>
          <w:rFonts w:ascii="ＭＳ 明朝" w:hAnsi="ＭＳ 明朝" w:hint="eastAsia"/>
          <w:color w:val="000000" w:themeColor="text1"/>
          <w:szCs w:val="24"/>
        </w:rPr>
        <w:t>5</w:t>
      </w:r>
      <w:r w:rsidRPr="00E561CD">
        <w:rPr>
          <w:rFonts w:ascii="ＭＳ 明朝" w:hAnsi="ＭＳ 明朝" w:hint="eastAsia"/>
          <w:color w:val="000000" w:themeColor="text1"/>
          <w:szCs w:val="24"/>
        </w:rPr>
        <w:t>時</w:t>
      </w:r>
      <w:r w:rsidR="007536FA">
        <w:rPr>
          <w:rFonts w:ascii="ＭＳ 明朝" w:hAnsi="ＭＳ 明朝" w:hint="eastAsia"/>
          <w:color w:val="000000" w:themeColor="text1"/>
          <w:szCs w:val="24"/>
        </w:rPr>
        <w:t>15</w:t>
      </w:r>
      <w:r w:rsidRPr="00E561CD">
        <w:rPr>
          <w:rFonts w:ascii="ＭＳ 明朝" w:hAnsi="ＭＳ 明朝" w:hint="eastAsia"/>
          <w:color w:val="000000" w:themeColor="text1"/>
          <w:szCs w:val="24"/>
        </w:rPr>
        <w:t>分）内の実施を基</w:t>
      </w:r>
    </w:p>
    <w:p w14:paraId="4B8134F1" w14:textId="4E31A116" w:rsidR="00E561CD" w:rsidRDefault="00E561CD" w:rsidP="00E561CD">
      <w:pPr>
        <w:ind w:firstLineChars="400" w:firstLine="945"/>
        <w:rPr>
          <w:rFonts w:ascii="ＭＳ 明朝" w:hAnsi="ＭＳ 明朝"/>
          <w:color w:val="000000" w:themeColor="text1"/>
          <w:szCs w:val="24"/>
        </w:rPr>
      </w:pPr>
      <w:r w:rsidRPr="00E561CD">
        <w:rPr>
          <w:rFonts w:ascii="ＭＳ 明朝" w:hAnsi="ＭＳ 明朝" w:hint="eastAsia"/>
          <w:color w:val="000000" w:themeColor="text1"/>
          <w:szCs w:val="24"/>
        </w:rPr>
        <w:t>本とするが、業務繁忙期等の執務により午後</w:t>
      </w:r>
      <w:r w:rsidR="007536FA">
        <w:rPr>
          <w:rFonts w:ascii="ＭＳ 明朝" w:hAnsi="ＭＳ 明朝" w:hint="eastAsia"/>
          <w:color w:val="000000" w:themeColor="text1"/>
          <w:szCs w:val="24"/>
        </w:rPr>
        <w:t>5</w:t>
      </w:r>
      <w:r w:rsidRPr="00E561CD">
        <w:rPr>
          <w:rFonts w:ascii="ＭＳ 明朝" w:hAnsi="ＭＳ 明朝" w:hint="eastAsia"/>
          <w:color w:val="000000" w:themeColor="text1"/>
          <w:szCs w:val="24"/>
        </w:rPr>
        <w:t>時</w:t>
      </w:r>
      <w:r w:rsidR="007536FA">
        <w:rPr>
          <w:rFonts w:ascii="ＭＳ 明朝" w:hAnsi="ＭＳ 明朝" w:hint="eastAsia"/>
          <w:color w:val="000000" w:themeColor="text1"/>
          <w:szCs w:val="24"/>
        </w:rPr>
        <w:t>15</w:t>
      </w:r>
      <w:r w:rsidRPr="00E561CD">
        <w:rPr>
          <w:rFonts w:ascii="ＭＳ 明朝" w:hAnsi="ＭＳ 明朝" w:hint="eastAsia"/>
          <w:color w:val="000000" w:themeColor="text1"/>
          <w:szCs w:val="24"/>
        </w:rPr>
        <w:t>分以降の実施となる場</w:t>
      </w:r>
    </w:p>
    <w:p w14:paraId="1AAD15FB" w14:textId="642422E2" w:rsidR="00E561CD" w:rsidRDefault="00E561CD" w:rsidP="0072176C">
      <w:pPr>
        <w:ind w:firstLineChars="400" w:firstLine="945"/>
        <w:rPr>
          <w:rFonts w:ascii="ＭＳ 明朝" w:hAnsi="ＭＳ 明朝"/>
          <w:color w:val="000000" w:themeColor="text1"/>
          <w:szCs w:val="24"/>
        </w:rPr>
      </w:pPr>
      <w:r w:rsidRPr="00E561CD">
        <w:rPr>
          <w:rFonts w:ascii="ＭＳ 明朝" w:hAnsi="ＭＳ 明朝" w:hint="eastAsia"/>
          <w:color w:val="000000" w:themeColor="text1"/>
          <w:szCs w:val="24"/>
        </w:rPr>
        <w:t>合もあるので、</w:t>
      </w:r>
      <w:r w:rsidR="0084268F">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sidR="0084268F">
        <w:rPr>
          <w:rFonts w:ascii="ＭＳ 明朝" w:hAnsi="ＭＳ 明朝" w:hint="eastAsia"/>
          <w:color w:val="000000" w:themeColor="text1"/>
          <w:szCs w:val="24"/>
        </w:rPr>
        <w:t>受注者</w:t>
      </w:r>
      <w:r w:rsidR="00C52FBA">
        <w:rPr>
          <w:rFonts w:ascii="ＭＳ 明朝" w:hAnsi="ＭＳ 明朝" w:hint="eastAsia"/>
          <w:color w:val="000000" w:themeColor="text1"/>
          <w:szCs w:val="24"/>
        </w:rPr>
        <w:t>とが</w:t>
      </w:r>
      <w:r w:rsidRPr="00E561CD">
        <w:rPr>
          <w:rFonts w:ascii="ＭＳ 明朝" w:hAnsi="ＭＳ 明朝" w:hint="eastAsia"/>
          <w:color w:val="000000" w:themeColor="text1"/>
          <w:szCs w:val="24"/>
        </w:rPr>
        <w:t>協議の</w:t>
      </w:r>
      <w:r>
        <w:rPr>
          <w:rFonts w:ascii="ＭＳ 明朝" w:hAnsi="ＭＳ 明朝" w:hint="eastAsia"/>
          <w:color w:val="000000" w:themeColor="text1"/>
          <w:szCs w:val="24"/>
        </w:rPr>
        <w:t>上、実施</w:t>
      </w:r>
      <w:r w:rsidRPr="00E561CD">
        <w:rPr>
          <w:rFonts w:ascii="ＭＳ 明朝" w:hAnsi="ＭＳ 明朝" w:hint="eastAsia"/>
          <w:color w:val="000000" w:themeColor="text1"/>
          <w:szCs w:val="24"/>
        </w:rPr>
        <w:t>すること。</w:t>
      </w:r>
      <w:r w:rsidR="00966AB6" w:rsidRPr="00E561CD">
        <w:rPr>
          <w:rFonts w:ascii="ＭＳ 明朝" w:hAnsi="ＭＳ 明朝"/>
          <w:color w:val="000000" w:themeColor="text1"/>
          <w:szCs w:val="24"/>
        </w:rPr>
        <w:t xml:space="preserve"> </w:t>
      </w:r>
    </w:p>
    <w:p w14:paraId="5D4D4428" w14:textId="77777777" w:rsidR="0072176C" w:rsidRDefault="0072176C" w:rsidP="0072176C">
      <w:pPr>
        <w:ind w:firstLineChars="250" w:firstLine="591"/>
        <w:rPr>
          <w:rFonts w:ascii="ＭＳ 明朝" w:hAnsi="ＭＳ 明朝"/>
          <w:color w:val="000000" w:themeColor="text1"/>
          <w:szCs w:val="24"/>
        </w:rPr>
      </w:pPr>
      <w:r>
        <w:rPr>
          <w:rFonts w:ascii="ＭＳ 明朝" w:hAnsi="ＭＳ 明朝" w:hint="eastAsia"/>
          <w:color w:val="000000" w:themeColor="text1"/>
          <w:szCs w:val="24"/>
        </w:rPr>
        <w:t>(ｴ</w:t>
      </w:r>
      <w:r>
        <w:rPr>
          <w:rFonts w:ascii="ＭＳ 明朝" w:hAnsi="ＭＳ 明朝"/>
          <w:color w:val="000000" w:themeColor="text1"/>
          <w:szCs w:val="24"/>
        </w:rPr>
        <w:t>)</w:t>
      </w:r>
      <w:r w:rsidRPr="00E561CD">
        <w:rPr>
          <w:rFonts w:ascii="ＭＳ 明朝" w:hAnsi="ＭＳ 明朝" w:hint="eastAsia"/>
          <w:color w:val="000000" w:themeColor="text1"/>
          <w:szCs w:val="24"/>
        </w:rPr>
        <w:t xml:space="preserve">　</w:t>
      </w:r>
      <w:r w:rsidRPr="0072176C">
        <w:rPr>
          <w:rFonts w:hint="eastAsia"/>
        </w:rPr>
        <w:t xml:space="preserve"> </w:t>
      </w:r>
      <w:r w:rsidRPr="0072176C">
        <w:rPr>
          <w:rFonts w:ascii="ＭＳ 明朝" w:hAnsi="ＭＳ 明朝" w:hint="eastAsia"/>
          <w:color w:val="000000" w:themeColor="text1"/>
          <w:szCs w:val="24"/>
        </w:rPr>
        <w:t>研修の実施前後に、研修対象者が自由に操作可能な期間及び設備を設け、</w:t>
      </w:r>
    </w:p>
    <w:p w14:paraId="5391B98A" w14:textId="3177D5AE" w:rsidR="0072176C" w:rsidRDefault="0072176C" w:rsidP="0072176C">
      <w:pPr>
        <w:ind w:firstLineChars="400" w:firstLine="945"/>
        <w:rPr>
          <w:rFonts w:ascii="ＭＳ 明朝" w:hAnsi="ＭＳ 明朝"/>
          <w:color w:val="000000" w:themeColor="text1"/>
          <w:szCs w:val="24"/>
        </w:rPr>
      </w:pPr>
      <w:r w:rsidRPr="0072176C">
        <w:rPr>
          <w:rFonts w:ascii="ＭＳ 明朝" w:hAnsi="ＭＳ 明朝" w:hint="eastAsia"/>
          <w:color w:val="000000" w:themeColor="text1"/>
          <w:szCs w:val="24"/>
        </w:rPr>
        <w:t>システムの習熟向上を図るための施策を講じること。</w:t>
      </w:r>
    </w:p>
    <w:p w14:paraId="4E1D9A58" w14:textId="5D99A715" w:rsidR="008D7D0B" w:rsidRDefault="00DB153D" w:rsidP="00DB153D">
      <w:pPr>
        <w:rPr>
          <w:rFonts w:ascii="ＭＳ 明朝" w:hAnsi="ＭＳ 明朝"/>
          <w:color w:val="000000" w:themeColor="text1"/>
          <w:szCs w:val="24"/>
        </w:rPr>
      </w:pPr>
      <w:r>
        <w:rPr>
          <w:rFonts w:ascii="ＭＳ 明朝" w:hAnsi="ＭＳ 明朝"/>
          <w:color w:val="000000" w:themeColor="text1"/>
          <w:szCs w:val="24"/>
        </w:rPr>
        <w:t xml:space="preserve"> </w:t>
      </w:r>
    </w:p>
    <w:p w14:paraId="379CB590" w14:textId="30CAC80E" w:rsidR="0089712E" w:rsidRPr="00276A5C" w:rsidRDefault="005760EB" w:rsidP="00276A5C">
      <w:pPr>
        <w:pStyle w:val="af0"/>
        <w:outlineLvl w:val="0"/>
      </w:pPr>
      <w:bookmarkStart w:id="17" w:name="_Toc138187329"/>
      <w:bookmarkStart w:id="18" w:name="_Toc145490607"/>
      <w:r>
        <w:rPr>
          <w:rFonts w:hint="eastAsia"/>
        </w:rPr>
        <w:t>10</w:t>
      </w:r>
      <w:r w:rsidR="00AB1B62">
        <w:rPr>
          <w:rFonts w:hint="eastAsia"/>
        </w:rPr>
        <w:t xml:space="preserve">　</w:t>
      </w:r>
      <w:bookmarkEnd w:id="17"/>
      <w:r w:rsidR="00026D0E">
        <w:rPr>
          <w:rFonts w:hint="eastAsia"/>
        </w:rPr>
        <w:t>仕様の変更</w:t>
      </w:r>
      <w:bookmarkEnd w:id="18"/>
    </w:p>
    <w:p w14:paraId="4C10CDFE" w14:textId="77777777" w:rsidR="008D642E" w:rsidRDefault="0084268F" w:rsidP="00EB5041">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発注者</w:t>
      </w:r>
      <w:r w:rsidR="00026D0E" w:rsidRPr="00026D0E">
        <w:rPr>
          <w:rFonts w:ascii="ＭＳ 明朝" w:hAnsi="ＭＳ 明朝" w:hint="eastAsia"/>
          <w:color w:val="000000" w:themeColor="text1"/>
          <w:szCs w:val="24"/>
        </w:rPr>
        <w:t>又は</w:t>
      </w:r>
      <w:r>
        <w:rPr>
          <w:rFonts w:ascii="ＭＳ 明朝" w:hAnsi="ＭＳ 明朝" w:hint="eastAsia"/>
          <w:color w:val="000000" w:themeColor="text1"/>
          <w:szCs w:val="24"/>
        </w:rPr>
        <w:t>受注者</w:t>
      </w:r>
      <w:r w:rsidR="00026D0E" w:rsidRPr="00026D0E">
        <w:rPr>
          <w:rFonts w:ascii="ＭＳ 明朝" w:hAnsi="ＭＳ 明朝" w:hint="eastAsia"/>
          <w:color w:val="000000" w:themeColor="text1"/>
          <w:szCs w:val="24"/>
        </w:rPr>
        <w:t>は、必要があると認めるときは、</w:t>
      </w:r>
      <w:r>
        <w:rPr>
          <w:rFonts w:ascii="ＭＳ 明朝" w:hAnsi="ＭＳ 明朝" w:hint="eastAsia"/>
          <w:color w:val="000000" w:themeColor="text1"/>
          <w:szCs w:val="24"/>
        </w:rPr>
        <w:t>発注者受注者</w:t>
      </w:r>
      <w:r w:rsidR="00026D0E" w:rsidRPr="00026D0E">
        <w:rPr>
          <w:rFonts w:ascii="ＭＳ 明朝" w:hAnsi="ＭＳ 明朝" w:hint="eastAsia"/>
          <w:color w:val="000000" w:themeColor="text1"/>
          <w:szCs w:val="24"/>
        </w:rPr>
        <w:t>の責任者にて責任</w:t>
      </w:r>
      <w:r w:rsidR="008D642E">
        <w:rPr>
          <w:rFonts w:ascii="ＭＳ 明朝" w:hAnsi="ＭＳ 明朝" w:hint="eastAsia"/>
          <w:color w:val="000000" w:themeColor="text1"/>
          <w:szCs w:val="24"/>
        </w:rPr>
        <w:t xml:space="preserve">　</w:t>
      </w:r>
    </w:p>
    <w:p w14:paraId="60D3772B" w14:textId="77777777" w:rsidR="00C52FBA" w:rsidRDefault="00026D0E" w:rsidP="008D642E">
      <w:pPr>
        <w:ind w:firstLineChars="100" w:firstLine="236"/>
        <w:rPr>
          <w:rFonts w:ascii="ＭＳ 明朝" w:hAnsi="ＭＳ 明朝"/>
          <w:color w:val="000000" w:themeColor="text1"/>
          <w:szCs w:val="24"/>
        </w:rPr>
      </w:pPr>
      <w:r w:rsidRPr="00026D0E">
        <w:rPr>
          <w:rFonts w:ascii="ＭＳ 明朝" w:hAnsi="ＭＳ 明朝" w:hint="eastAsia"/>
          <w:color w:val="000000" w:themeColor="text1"/>
          <w:szCs w:val="24"/>
        </w:rPr>
        <w:t>者会議（変更会議）を行い、</w:t>
      </w:r>
      <w:r w:rsidR="0084268F">
        <w:rPr>
          <w:rFonts w:ascii="ＭＳ 明朝" w:hAnsi="ＭＳ 明朝" w:hint="eastAsia"/>
          <w:color w:val="000000" w:themeColor="text1"/>
          <w:szCs w:val="24"/>
        </w:rPr>
        <w:t>発注者</w:t>
      </w:r>
      <w:r w:rsidR="00C52FBA">
        <w:rPr>
          <w:rFonts w:ascii="ＭＳ 明朝" w:hAnsi="ＭＳ 明朝" w:hint="eastAsia"/>
          <w:color w:val="000000" w:themeColor="text1"/>
          <w:szCs w:val="24"/>
        </w:rPr>
        <w:t>と</w:t>
      </w:r>
      <w:r w:rsidR="0084268F">
        <w:rPr>
          <w:rFonts w:ascii="ＭＳ 明朝" w:hAnsi="ＭＳ 明朝" w:hint="eastAsia"/>
          <w:color w:val="000000" w:themeColor="text1"/>
          <w:szCs w:val="24"/>
        </w:rPr>
        <w:t>受注者</w:t>
      </w:r>
      <w:r w:rsidR="00C52FBA">
        <w:rPr>
          <w:rFonts w:ascii="ＭＳ 明朝" w:hAnsi="ＭＳ 明朝" w:hint="eastAsia"/>
          <w:color w:val="000000" w:themeColor="text1"/>
          <w:szCs w:val="24"/>
        </w:rPr>
        <w:t>とが</w:t>
      </w:r>
      <w:r w:rsidRPr="00026D0E">
        <w:rPr>
          <w:rFonts w:ascii="ＭＳ 明朝" w:hAnsi="ＭＳ 明朝" w:hint="eastAsia"/>
          <w:color w:val="000000" w:themeColor="text1"/>
          <w:szCs w:val="24"/>
        </w:rPr>
        <w:t>協議・合意の上、委託業務内容の変</w:t>
      </w:r>
      <w:r w:rsidR="00C52FBA">
        <w:rPr>
          <w:rFonts w:ascii="ＭＳ 明朝" w:hAnsi="ＭＳ 明朝" w:hint="eastAsia"/>
          <w:color w:val="000000" w:themeColor="text1"/>
          <w:szCs w:val="24"/>
        </w:rPr>
        <w:t xml:space="preserve">　</w:t>
      </w:r>
    </w:p>
    <w:p w14:paraId="225B7334" w14:textId="1EEF3B61" w:rsidR="00303033" w:rsidRDefault="00026D0E" w:rsidP="00C52FBA">
      <w:pPr>
        <w:ind w:firstLineChars="100" w:firstLine="236"/>
        <w:rPr>
          <w:rFonts w:ascii="ＭＳ 明朝" w:hAnsi="ＭＳ 明朝"/>
          <w:color w:val="000000" w:themeColor="text1"/>
          <w:szCs w:val="24"/>
        </w:rPr>
      </w:pPr>
      <w:r w:rsidRPr="00026D0E">
        <w:rPr>
          <w:rFonts w:ascii="ＭＳ 明朝" w:hAnsi="ＭＳ 明朝" w:hint="eastAsia"/>
          <w:color w:val="000000" w:themeColor="text1"/>
          <w:szCs w:val="24"/>
        </w:rPr>
        <w:t>更を行うことができるものとする。</w:t>
      </w:r>
    </w:p>
    <w:p w14:paraId="7455CA19" w14:textId="77777777" w:rsidR="0037371E" w:rsidRDefault="0037371E">
      <w:pPr>
        <w:widowControl/>
        <w:jc w:val="left"/>
        <w:rPr>
          <w:rFonts w:ascii="ＭＳ 明朝" w:hAnsi="ＭＳ 明朝"/>
          <w:b/>
          <w:color w:val="000000" w:themeColor="text1"/>
        </w:rPr>
      </w:pPr>
      <w:r>
        <w:br w:type="page"/>
      </w:r>
    </w:p>
    <w:p w14:paraId="28372185" w14:textId="70186E8B" w:rsidR="0037371E" w:rsidRPr="00276A5C" w:rsidRDefault="0037371E" w:rsidP="0037371E">
      <w:pPr>
        <w:pStyle w:val="af0"/>
        <w:outlineLvl w:val="0"/>
      </w:pPr>
      <w:r>
        <w:rPr>
          <w:rFonts w:hint="eastAsia"/>
        </w:rPr>
        <w:lastRenderedPageBreak/>
        <w:t>11　納品物</w:t>
      </w:r>
    </w:p>
    <w:p w14:paraId="5EE76D52" w14:textId="77777777" w:rsidR="001846DE" w:rsidRDefault="001846DE" w:rsidP="001846DE">
      <w:pPr>
        <w:ind w:firstLineChars="50" w:firstLine="118"/>
        <w:rPr>
          <w:rFonts w:ascii="ＭＳ 明朝" w:hAnsi="ＭＳ 明朝"/>
          <w:color w:val="000000" w:themeColor="text1"/>
          <w:szCs w:val="24"/>
        </w:rPr>
      </w:pPr>
      <w:r w:rsidRPr="00971BB4">
        <w:rPr>
          <w:rFonts w:ascii="ＭＳ 明朝" w:hAnsi="ＭＳ 明朝" w:hint="eastAsia"/>
          <w:color w:val="000000" w:themeColor="text1"/>
          <w:szCs w:val="24"/>
        </w:rPr>
        <w:t>(1)</w:t>
      </w:r>
      <w:r>
        <w:rPr>
          <w:rFonts w:ascii="ＭＳ 明朝" w:hAnsi="ＭＳ 明朝" w:hint="eastAsia"/>
          <w:color w:val="000000" w:themeColor="text1"/>
          <w:szCs w:val="24"/>
        </w:rPr>
        <w:t xml:space="preserve">　</w:t>
      </w:r>
      <w:r w:rsidRPr="002C2672">
        <w:rPr>
          <w:rFonts w:ascii="ＭＳ 明朝" w:hAnsi="ＭＳ 明朝" w:hint="eastAsia"/>
          <w:color w:val="000000" w:themeColor="text1"/>
          <w:szCs w:val="24"/>
        </w:rPr>
        <w:t>提出書類</w:t>
      </w:r>
    </w:p>
    <w:p w14:paraId="4E5481F2" w14:textId="77777777" w:rsidR="001846DE" w:rsidRDefault="001846DE" w:rsidP="00073034">
      <w:pPr>
        <w:ind w:firstLineChars="300" w:firstLine="709"/>
        <w:rPr>
          <w:rFonts w:ascii="ＭＳ 明朝" w:hAnsi="ＭＳ 明朝"/>
          <w:color w:val="000000" w:themeColor="text1"/>
          <w:szCs w:val="24"/>
        </w:rPr>
      </w:pPr>
      <w:r w:rsidRPr="00971BB4">
        <w:rPr>
          <w:rFonts w:ascii="ＭＳ 明朝" w:hAnsi="ＭＳ 明朝" w:hint="eastAsia"/>
          <w:color w:val="000000" w:themeColor="text1"/>
          <w:szCs w:val="24"/>
        </w:rPr>
        <w:t>本業務の成果物は、次のとおりとする。</w:t>
      </w:r>
    </w:p>
    <w:tbl>
      <w:tblPr>
        <w:tblStyle w:val="TableGrid"/>
        <w:tblW w:w="10026" w:type="dxa"/>
        <w:tblInd w:w="-108" w:type="dxa"/>
        <w:tblCellMar>
          <w:top w:w="93" w:type="dxa"/>
          <w:left w:w="106" w:type="dxa"/>
        </w:tblCellMar>
        <w:tblLook w:val="04A0" w:firstRow="1" w:lastRow="0" w:firstColumn="1" w:lastColumn="0" w:noHBand="0" w:noVBand="1"/>
      </w:tblPr>
      <w:tblGrid>
        <w:gridCol w:w="529"/>
        <w:gridCol w:w="7229"/>
        <w:gridCol w:w="2268"/>
      </w:tblGrid>
      <w:tr w:rsidR="00786FBF" w14:paraId="61AFDA20" w14:textId="77777777" w:rsidTr="00786FBF">
        <w:trPr>
          <w:trHeight w:val="373"/>
        </w:trPr>
        <w:tc>
          <w:tcPr>
            <w:tcW w:w="529"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vAlign w:val="center"/>
          </w:tcPr>
          <w:p w14:paraId="3D6952B1" w14:textId="77777777" w:rsidR="00786FBF" w:rsidRPr="00786FBF" w:rsidRDefault="00786FBF" w:rsidP="00BD52CA">
            <w:pPr>
              <w:spacing w:line="288" w:lineRule="auto"/>
              <w:ind w:left="2"/>
              <w:jc w:val="center"/>
              <w:rPr>
                <w:sz w:val="22"/>
                <w:szCs w:val="21"/>
              </w:rPr>
            </w:pPr>
            <w:r w:rsidRPr="00786FBF">
              <w:rPr>
                <w:sz w:val="22"/>
                <w:szCs w:val="21"/>
              </w:rPr>
              <w:t>NO.</w:t>
            </w:r>
          </w:p>
        </w:tc>
        <w:tc>
          <w:tcPr>
            <w:tcW w:w="7229"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vAlign w:val="center"/>
          </w:tcPr>
          <w:p w14:paraId="0C96122B" w14:textId="77777777" w:rsidR="00786FBF" w:rsidRPr="00786FBF" w:rsidRDefault="00786FBF" w:rsidP="00BD52CA">
            <w:pPr>
              <w:spacing w:line="288" w:lineRule="auto"/>
              <w:jc w:val="center"/>
              <w:rPr>
                <w:sz w:val="22"/>
                <w:szCs w:val="21"/>
              </w:rPr>
            </w:pPr>
            <w:r w:rsidRPr="00786FBF">
              <w:rPr>
                <w:sz w:val="22"/>
                <w:szCs w:val="21"/>
              </w:rPr>
              <w:t>提出物品名</w:t>
            </w:r>
          </w:p>
        </w:tc>
        <w:tc>
          <w:tcPr>
            <w:tcW w:w="2268"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vAlign w:val="center"/>
          </w:tcPr>
          <w:p w14:paraId="7443A222" w14:textId="77777777" w:rsidR="00786FBF" w:rsidRPr="00786FBF" w:rsidRDefault="00786FBF" w:rsidP="00BD52CA">
            <w:pPr>
              <w:spacing w:line="288" w:lineRule="auto"/>
              <w:jc w:val="center"/>
              <w:rPr>
                <w:sz w:val="22"/>
                <w:szCs w:val="21"/>
              </w:rPr>
            </w:pPr>
            <w:r w:rsidRPr="00786FBF">
              <w:rPr>
                <w:rFonts w:hint="eastAsia"/>
                <w:sz w:val="22"/>
                <w:szCs w:val="21"/>
              </w:rPr>
              <w:t>提出時期</w:t>
            </w:r>
          </w:p>
        </w:tc>
      </w:tr>
      <w:tr w:rsidR="00786FBF" w14:paraId="26CA848A" w14:textId="77777777" w:rsidTr="00786FBF">
        <w:trPr>
          <w:trHeight w:val="591"/>
        </w:trPr>
        <w:tc>
          <w:tcPr>
            <w:tcW w:w="529" w:type="dxa"/>
            <w:tcBorders>
              <w:top w:val="single" w:sz="4" w:space="0" w:color="000000"/>
              <w:left w:val="single" w:sz="4" w:space="0" w:color="000000"/>
              <w:bottom w:val="single" w:sz="4" w:space="0" w:color="000000"/>
              <w:right w:val="single" w:sz="4" w:space="0" w:color="000000"/>
            </w:tcBorders>
            <w:vAlign w:val="center"/>
          </w:tcPr>
          <w:p w14:paraId="324FED7E" w14:textId="77777777" w:rsidR="00786FBF" w:rsidRPr="00786FBF" w:rsidRDefault="00786FBF" w:rsidP="00BD52CA">
            <w:pPr>
              <w:spacing w:line="288" w:lineRule="auto"/>
              <w:ind w:left="2"/>
              <w:jc w:val="center"/>
              <w:rPr>
                <w:sz w:val="21"/>
                <w:szCs w:val="20"/>
              </w:rPr>
            </w:pPr>
            <w:r w:rsidRPr="00786FBF">
              <w:rPr>
                <w:sz w:val="21"/>
                <w:szCs w:val="20"/>
              </w:rPr>
              <w:t>１</w:t>
            </w:r>
          </w:p>
        </w:tc>
        <w:tc>
          <w:tcPr>
            <w:tcW w:w="7229" w:type="dxa"/>
            <w:tcBorders>
              <w:top w:val="single" w:sz="4" w:space="0" w:color="000000"/>
              <w:left w:val="single" w:sz="4" w:space="0" w:color="000000"/>
              <w:bottom w:val="single" w:sz="4" w:space="0" w:color="000000"/>
              <w:right w:val="single" w:sz="4" w:space="0" w:color="000000"/>
            </w:tcBorders>
            <w:vAlign w:val="center"/>
          </w:tcPr>
          <w:p w14:paraId="3F56DBE2" w14:textId="77777777" w:rsidR="00786FBF" w:rsidRPr="00786FBF" w:rsidRDefault="00786FBF" w:rsidP="00BD52CA">
            <w:pPr>
              <w:spacing w:line="288" w:lineRule="auto"/>
              <w:rPr>
                <w:sz w:val="21"/>
                <w:szCs w:val="20"/>
              </w:rPr>
            </w:pPr>
            <w:r w:rsidRPr="00786FBF">
              <w:rPr>
                <w:sz w:val="21"/>
                <w:szCs w:val="20"/>
              </w:rPr>
              <w:t>プロジェクト計画書（作業概要・実施体制（統括業務責任者・</w:t>
            </w:r>
            <w:r w:rsidRPr="00786FBF">
              <w:rPr>
                <w:rFonts w:hint="eastAsia"/>
                <w:sz w:val="21"/>
                <w:szCs w:val="20"/>
              </w:rPr>
              <w:t>開発リーダー・</w:t>
            </w:r>
            <w:r w:rsidRPr="00786FBF">
              <w:rPr>
                <w:sz w:val="21"/>
                <w:szCs w:val="20"/>
              </w:rPr>
              <w:t>開発担当者の氏名・連絡先・担当業務・従事業務実績</w:t>
            </w:r>
            <w:r w:rsidRPr="00786FBF">
              <w:rPr>
                <w:rFonts w:hint="eastAsia"/>
                <w:sz w:val="21"/>
                <w:szCs w:val="20"/>
              </w:rPr>
              <w:t>）・マスタースケジュール・作業項目と役割分担・ドキュメント管理等</w:t>
            </w:r>
            <w:r w:rsidRPr="00786FBF">
              <w:rPr>
                <w:sz w:val="21"/>
                <w:szCs w:val="20"/>
              </w:rPr>
              <w:t>を記載）</w:t>
            </w:r>
            <w:r w:rsidRPr="00786FBF">
              <w:rPr>
                <w:sz w:val="21"/>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4B9D32D" w14:textId="77777777" w:rsidR="00786FBF" w:rsidRDefault="00786FBF" w:rsidP="00BD52CA">
            <w:pPr>
              <w:spacing w:line="288" w:lineRule="auto"/>
              <w:rPr>
                <w:sz w:val="21"/>
                <w:szCs w:val="20"/>
              </w:rPr>
            </w:pPr>
            <w:r w:rsidRPr="00786FBF">
              <w:rPr>
                <w:rFonts w:hint="eastAsia"/>
                <w:sz w:val="21"/>
                <w:szCs w:val="20"/>
              </w:rPr>
              <w:t>契約締結日から</w:t>
            </w:r>
          </w:p>
          <w:p w14:paraId="023E302B" w14:textId="69C13923" w:rsidR="00786FBF" w:rsidRPr="00786FBF" w:rsidRDefault="00786FBF" w:rsidP="00BD52CA">
            <w:pPr>
              <w:spacing w:line="288" w:lineRule="auto"/>
              <w:rPr>
                <w:sz w:val="21"/>
                <w:szCs w:val="20"/>
              </w:rPr>
            </w:pPr>
            <w:r w:rsidRPr="00786FBF">
              <w:rPr>
                <w:rFonts w:hint="eastAsia"/>
                <w:sz w:val="21"/>
                <w:szCs w:val="20"/>
              </w:rPr>
              <w:t>14</w:t>
            </w:r>
            <w:r w:rsidRPr="00786FBF">
              <w:rPr>
                <w:rFonts w:hint="eastAsia"/>
                <w:sz w:val="21"/>
                <w:szCs w:val="20"/>
              </w:rPr>
              <w:t>日以内</w:t>
            </w:r>
          </w:p>
        </w:tc>
      </w:tr>
      <w:tr w:rsidR="00786FBF" w14:paraId="30A0C514" w14:textId="77777777" w:rsidTr="00786FBF">
        <w:trPr>
          <w:trHeight w:val="1246"/>
        </w:trPr>
        <w:tc>
          <w:tcPr>
            <w:tcW w:w="529" w:type="dxa"/>
            <w:tcBorders>
              <w:top w:val="single" w:sz="4" w:space="0" w:color="000000"/>
              <w:left w:val="single" w:sz="4" w:space="0" w:color="000000"/>
              <w:bottom w:val="single" w:sz="4" w:space="0" w:color="000000"/>
              <w:right w:val="single" w:sz="4" w:space="0" w:color="000000"/>
            </w:tcBorders>
            <w:vAlign w:val="center"/>
          </w:tcPr>
          <w:p w14:paraId="424B6E56" w14:textId="77777777" w:rsidR="00786FBF" w:rsidRPr="00786FBF" w:rsidRDefault="00786FBF" w:rsidP="00BD52CA">
            <w:pPr>
              <w:spacing w:line="288" w:lineRule="auto"/>
              <w:ind w:left="2"/>
              <w:jc w:val="center"/>
              <w:rPr>
                <w:sz w:val="21"/>
                <w:szCs w:val="20"/>
              </w:rPr>
            </w:pPr>
            <w:r w:rsidRPr="00786FBF">
              <w:rPr>
                <w:rFonts w:hint="eastAsia"/>
                <w:sz w:val="21"/>
                <w:szCs w:val="20"/>
              </w:rPr>
              <w:t>２</w:t>
            </w:r>
          </w:p>
        </w:tc>
        <w:tc>
          <w:tcPr>
            <w:tcW w:w="7229" w:type="dxa"/>
            <w:tcBorders>
              <w:top w:val="single" w:sz="4" w:space="0" w:color="000000"/>
              <w:left w:val="single" w:sz="4" w:space="0" w:color="000000"/>
              <w:bottom w:val="single" w:sz="4" w:space="0" w:color="000000"/>
              <w:right w:val="single" w:sz="4" w:space="0" w:color="000000"/>
            </w:tcBorders>
            <w:vAlign w:val="center"/>
          </w:tcPr>
          <w:p w14:paraId="28389FE4" w14:textId="77777777" w:rsidR="00786FBF" w:rsidRDefault="00786FBF" w:rsidP="00786FBF">
            <w:pPr>
              <w:spacing w:line="288" w:lineRule="auto"/>
              <w:rPr>
                <w:sz w:val="21"/>
                <w:szCs w:val="20"/>
              </w:rPr>
            </w:pPr>
            <w:r w:rsidRPr="00786FBF">
              <w:rPr>
                <w:sz w:val="21"/>
                <w:szCs w:val="20"/>
              </w:rPr>
              <w:t>システム（ソフトウェア）設計書（業務説明書</w:t>
            </w:r>
            <w:r w:rsidRPr="00786FBF">
              <w:rPr>
                <w:rFonts w:hint="eastAsia"/>
                <w:sz w:val="21"/>
                <w:szCs w:val="20"/>
              </w:rPr>
              <w:t>・要件定義書・基本設計書・詳細設計書・</w:t>
            </w:r>
            <w:r w:rsidRPr="00786FBF">
              <w:rPr>
                <w:sz w:val="21"/>
                <w:szCs w:val="20"/>
              </w:rPr>
              <w:t>データ定義表</w:t>
            </w:r>
            <w:r w:rsidRPr="00786FBF">
              <w:rPr>
                <w:rFonts w:hint="eastAsia"/>
                <w:sz w:val="21"/>
                <w:szCs w:val="20"/>
              </w:rPr>
              <w:t>・</w:t>
            </w:r>
            <w:r w:rsidRPr="00786FBF">
              <w:rPr>
                <w:sz w:val="21"/>
                <w:szCs w:val="20"/>
              </w:rPr>
              <w:t>データ連携仕様書</w:t>
            </w:r>
            <w:r w:rsidRPr="00786FBF">
              <w:rPr>
                <w:rFonts w:hint="eastAsia"/>
                <w:sz w:val="21"/>
                <w:szCs w:val="20"/>
              </w:rPr>
              <w:t>・</w:t>
            </w:r>
            <w:r w:rsidRPr="00786FBF">
              <w:rPr>
                <w:sz w:val="21"/>
                <w:szCs w:val="20"/>
              </w:rPr>
              <w:t>機能一覧表</w:t>
            </w:r>
            <w:r w:rsidRPr="00786FBF">
              <w:rPr>
                <w:rFonts w:hint="eastAsia"/>
                <w:sz w:val="21"/>
                <w:szCs w:val="20"/>
              </w:rPr>
              <w:t>・</w:t>
            </w:r>
            <w:r w:rsidRPr="00786FBF">
              <w:rPr>
                <w:sz w:val="21"/>
                <w:szCs w:val="20"/>
              </w:rPr>
              <w:t>帳票一覧</w:t>
            </w:r>
            <w:r w:rsidRPr="00786FBF">
              <w:rPr>
                <w:rFonts w:hint="eastAsia"/>
                <w:sz w:val="21"/>
                <w:szCs w:val="20"/>
              </w:rPr>
              <w:t>・</w:t>
            </w:r>
            <w:r w:rsidRPr="00786FBF">
              <w:rPr>
                <w:sz w:val="21"/>
                <w:szCs w:val="20"/>
              </w:rPr>
              <w:t>画面一覧</w:t>
            </w:r>
            <w:r w:rsidRPr="00786FBF">
              <w:rPr>
                <w:rFonts w:hint="eastAsia"/>
                <w:sz w:val="21"/>
                <w:szCs w:val="20"/>
              </w:rPr>
              <w:t>・</w:t>
            </w:r>
            <w:r w:rsidRPr="00786FBF">
              <w:rPr>
                <w:sz w:val="21"/>
                <w:szCs w:val="20"/>
              </w:rPr>
              <w:t>メッセージ一覧</w:t>
            </w:r>
            <w:r w:rsidRPr="00786FBF">
              <w:rPr>
                <w:rFonts w:hint="eastAsia"/>
                <w:sz w:val="21"/>
                <w:szCs w:val="20"/>
              </w:rPr>
              <w:t>・</w:t>
            </w:r>
            <w:r w:rsidRPr="00786FBF">
              <w:rPr>
                <w:sz w:val="21"/>
                <w:szCs w:val="20"/>
              </w:rPr>
              <w:t>コンスタント設定一覧</w:t>
            </w:r>
            <w:r w:rsidRPr="00786FBF">
              <w:rPr>
                <w:rFonts w:hint="eastAsia"/>
                <w:sz w:val="21"/>
                <w:szCs w:val="20"/>
              </w:rPr>
              <w:t>・</w:t>
            </w:r>
            <w:r w:rsidRPr="00786FBF">
              <w:rPr>
                <w:sz w:val="21"/>
                <w:szCs w:val="20"/>
              </w:rPr>
              <w:t>ソフトウェア構成図</w:t>
            </w:r>
            <w:r w:rsidRPr="00786FBF">
              <w:rPr>
                <w:rFonts w:hint="eastAsia"/>
                <w:sz w:val="21"/>
                <w:szCs w:val="20"/>
              </w:rPr>
              <w:t>等</w:t>
            </w:r>
            <w:r w:rsidRPr="00786FBF">
              <w:rPr>
                <w:sz w:val="21"/>
                <w:szCs w:val="20"/>
              </w:rPr>
              <w:t>）</w:t>
            </w:r>
          </w:p>
          <w:p w14:paraId="16C9E894" w14:textId="6B1F3B73" w:rsidR="00786FBF" w:rsidRPr="00786FBF" w:rsidRDefault="00786FBF" w:rsidP="00786FBF">
            <w:pPr>
              <w:spacing w:line="288" w:lineRule="auto"/>
              <w:rPr>
                <w:sz w:val="21"/>
                <w:szCs w:val="20"/>
              </w:rPr>
            </w:pPr>
            <w:r w:rsidRPr="00786FBF">
              <w:rPr>
                <w:sz w:val="21"/>
                <w:szCs w:val="20"/>
              </w:rPr>
              <w:t xml:space="preserve"> </w:t>
            </w:r>
            <w:r w:rsidRPr="00B506BC">
              <w:rPr>
                <w:rFonts w:hint="eastAsia"/>
                <w:sz w:val="21"/>
                <w:szCs w:val="20"/>
              </w:rPr>
              <w:t>※カスタマイズに関わる部分については、必ず作成すること。</w:t>
            </w:r>
          </w:p>
        </w:tc>
        <w:tc>
          <w:tcPr>
            <w:tcW w:w="2268" w:type="dxa"/>
            <w:tcBorders>
              <w:top w:val="single" w:sz="4" w:space="0" w:color="000000"/>
              <w:left w:val="single" w:sz="4" w:space="0" w:color="000000"/>
              <w:bottom w:val="single" w:sz="4" w:space="0" w:color="000000"/>
              <w:right w:val="single" w:sz="4" w:space="0" w:color="000000"/>
            </w:tcBorders>
            <w:vAlign w:val="center"/>
          </w:tcPr>
          <w:p w14:paraId="5A0BCD2A" w14:textId="77777777" w:rsidR="00786FBF" w:rsidRDefault="00786FBF" w:rsidP="00BD52CA">
            <w:pPr>
              <w:spacing w:line="288" w:lineRule="auto"/>
              <w:rPr>
                <w:color w:val="000000" w:themeColor="text1"/>
                <w:sz w:val="21"/>
                <w:szCs w:val="20"/>
              </w:rPr>
            </w:pPr>
            <w:r w:rsidRPr="00786FBF">
              <w:rPr>
                <w:rFonts w:hint="eastAsia"/>
                <w:color w:val="000000" w:themeColor="text1"/>
                <w:sz w:val="21"/>
                <w:szCs w:val="20"/>
              </w:rPr>
              <w:t>各工程の完了日から</w:t>
            </w:r>
          </w:p>
          <w:p w14:paraId="5AEC26FE" w14:textId="57E7288F" w:rsidR="00786FBF" w:rsidRPr="00786FBF" w:rsidRDefault="00786FBF" w:rsidP="00BD52CA">
            <w:pPr>
              <w:spacing w:line="288" w:lineRule="auto"/>
              <w:rPr>
                <w:sz w:val="21"/>
                <w:szCs w:val="20"/>
              </w:rPr>
            </w:pPr>
            <w:r w:rsidRPr="00786FBF">
              <w:rPr>
                <w:rFonts w:hint="eastAsia"/>
                <w:color w:val="000000" w:themeColor="text1"/>
                <w:sz w:val="21"/>
                <w:szCs w:val="20"/>
              </w:rPr>
              <w:t>2</w:t>
            </w:r>
            <w:r w:rsidRPr="00786FBF">
              <w:rPr>
                <w:rFonts w:hint="eastAsia"/>
                <w:color w:val="000000" w:themeColor="text1"/>
                <w:sz w:val="21"/>
                <w:szCs w:val="20"/>
              </w:rPr>
              <w:t>週間以内</w:t>
            </w:r>
          </w:p>
        </w:tc>
      </w:tr>
      <w:tr w:rsidR="00786FBF" w14:paraId="426FD436" w14:textId="77777777" w:rsidTr="00786FBF">
        <w:trPr>
          <w:trHeight w:val="373"/>
        </w:trPr>
        <w:tc>
          <w:tcPr>
            <w:tcW w:w="529" w:type="dxa"/>
            <w:tcBorders>
              <w:top w:val="single" w:sz="4" w:space="0" w:color="000000"/>
              <w:left w:val="single" w:sz="4" w:space="0" w:color="000000"/>
              <w:bottom w:val="single" w:sz="4" w:space="0" w:color="000000"/>
              <w:right w:val="single" w:sz="4" w:space="0" w:color="000000"/>
            </w:tcBorders>
            <w:vAlign w:val="center"/>
          </w:tcPr>
          <w:p w14:paraId="22B54BD6" w14:textId="77777777" w:rsidR="00786FBF" w:rsidRPr="00786FBF" w:rsidRDefault="00786FBF" w:rsidP="00BD52CA">
            <w:pPr>
              <w:spacing w:line="288" w:lineRule="auto"/>
              <w:ind w:left="2"/>
              <w:jc w:val="center"/>
              <w:rPr>
                <w:sz w:val="21"/>
                <w:szCs w:val="20"/>
              </w:rPr>
            </w:pPr>
            <w:r w:rsidRPr="00786FBF">
              <w:rPr>
                <w:rFonts w:hint="eastAsia"/>
                <w:sz w:val="21"/>
                <w:szCs w:val="20"/>
              </w:rPr>
              <w:t>３</w:t>
            </w:r>
          </w:p>
        </w:tc>
        <w:tc>
          <w:tcPr>
            <w:tcW w:w="7229" w:type="dxa"/>
            <w:tcBorders>
              <w:top w:val="single" w:sz="4" w:space="0" w:color="000000"/>
              <w:left w:val="single" w:sz="4" w:space="0" w:color="000000"/>
              <w:bottom w:val="single" w:sz="4" w:space="0" w:color="000000"/>
              <w:right w:val="single" w:sz="4" w:space="0" w:color="000000"/>
            </w:tcBorders>
            <w:vAlign w:val="center"/>
          </w:tcPr>
          <w:p w14:paraId="202B13BB" w14:textId="77777777" w:rsidR="00786FBF" w:rsidRPr="00786FBF" w:rsidRDefault="00786FBF" w:rsidP="00BD52CA">
            <w:pPr>
              <w:spacing w:line="288" w:lineRule="auto"/>
              <w:rPr>
                <w:sz w:val="21"/>
                <w:szCs w:val="20"/>
              </w:rPr>
            </w:pPr>
            <w:r w:rsidRPr="00786FBF">
              <w:rPr>
                <w:sz w:val="21"/>
                <w:szCs w:val="20"/>
              </w:rPr>
              <w:t>テスト計画書</w:t>
            </w:r>
            <w:r w:rsidRPr="00786FBF">
              <w:rPr>
                <w:rFonts w:hint="eastAsia"/>
                <w:sz w:val="21"/>
                <w:szCs w:val="20"/>
              </w:rPr>
              <w:t>（単体、総合、受入）</w:t>
            </w:r>
          </w:p>
        </w:tc>
        <w:tc>
          <w:tcPr>
            <w:tcW w:w="2268" w:type="dxa"/>
            <w:tcBorders>
              <w:top w:val="single" w:sz="4" w:space="0" w:color="000000"/>
              <w:left w:val="single" w:sz="4" w:space="0" w:color="000000"/>
              <w:bottom w:val="single" w:sz="4" w:space="0" w:color="000000"/>
              <w:right w:val="single" w:sz="4" w:space="0" w:color="000000"/>
            </w:tcBorders>
            <w:vAlign w:val="center"/>
          </w:tcPr>
          <w:p w14:paraId="2FA0AF3F" w14:textId="11CAAE96" w:rsidR="00786FBF" w:rsidRPr="00786FBF" w:rsidRDefault="00786FBF" w:rsidP="00786FBF">
            <w:pPr>
              <w:spacing w:line="288" w:lineRule="auto"/>
              <w:jc w:val="left"/>
              <w:rPr>
                <w:sz w:val="21"/>
                <w:szCs w:val="20"/>
              </w:rPr>
            </w:pPr>
            <w:r w:rsidRPr="00786FBF">
              <w:rPr>
                <w:rFonts w:hint="eastAsia"/>
                <w:sz w:val="21"/>
                <w:szCs w:val="20"/>
              </w:rPr>
              <w:t>各工程の</w:t>
            </w:r>
            <w:r w:rsidRPr="00786FBF">
              <w:rPr>
                <w:rFonts w:hint="eastAsia"/>
                <w:sz w:val="21"/>
                <w:szCs w:val="20"/>
              </w:rPr>
              <w:t>4</w:t>
            </w:r>
            <w:r w:rsidRPr="00786FBF">
              <w:rPr>
                <w:rFonts w:hint="eastAsia"/>
                <w:sz w:val="21"/>
                <w:szCs w:val="20"/>
              </w:rPr>
              <w:t>週間前</w:t>
            </w:r>
          </w:p>
        </w:tc>
      </w:tr>
      <w:tr w:rsidR="00786FBF" w14:paraId="1A5351C4" w14:textId="77777777" w:rsidTr="00786FBF">
        <w:trPr>
          <w:trHeight w:val="376"/>
        </w:trPr>
        <w:tc>
          <w:tcPr>
            <w:tcW w:w="529" w:type="dxa"/>
            <w:tcBorders>
              <w:top w:val="single" w:sz="4" w:space="0" w:color="000000"/>
              <w:left w:val="single" w:sz="4" w:space="0" w:color="000000"/>
              <w:bottom w:val="single" w:sz="4" w:space="0" w:color="000000"/>
              <w:right w:val="single" w:sz="4" w:space="0" w:color="000000"/>
            </w:tcBorders>
            <w:vAlign w:val="center"/>
          </w:tcPr>
          <w:p w14:paraId="572CEAAA" w14:textId="77777777" w:rsidR="00786FBF" w:rsidRPr="00786FBF" w:rsidRDefault="00786FBF" w:rsidP="00BD52CA">
            <w:pPr>
              <w:spacing w:line="288" w:lineRule="auto"/>
              <w:ind w:left="2"/>
              <w:jc w:val="center"/>
              <w:rPr>
                <w:sz w:val="21"/>
                <w:szCs w:val="20"/>
              </w:rPr>
            </w:pPr>
            <w:r w:rsidRPr="00786FBF">
              <w:rPr>
                <w:rFonts w:hint="eastAsia"/>
                <w:sz w:val="21"/>
                <w:szCs w:val="20"/>
              </w:rPr>
              <w:t>４</w:t>
            </w:r>
          </w:p>
        </w:tc>
        <w:tc>
          <w:tcPr>
            <w:tcW w:w="7229" w:type="dxa"/>
            <w:tcBorders>
              <w:top w:val="single" w:sz="4" w:space="0" w:color="000000"/>
              <w:left w:val="single" w:sz="4" w:space="0" w:color="000000"/>
              <w:bottom w:val="single" w:sz="4" w:space="0" w:color="000000"/>
              <w:right w:val="single" w:sz="4" w:space="0" w:color="000000"/>
            </w:tcBorders>
            <w:vAlign w:val="center"/>
          </w:tcPr>
          <w:p w14:paraId="71336DCC" w14:textId="77777777" w:rsidR="00786FBF" w:rsidRPr="00786FBF" w:rsidRDefault="00786FBF" w:rsidP="00BD52CA">
            <w:pPr>
              <w:spacing w:line="288" w:lineRule="auto"/>
              <w:rPr>
                <w:sz w:val="21"/>
                <w:szCs w:val="20"/>
              </w:rPr>
            </w:pPr>
            <w:r w:rsidRPr="00786FBF">
              <w:rPr>
                <w:rFonts w:hint="eastAsia"/>
                <w:sz w:val="21"/>
                <w:szCs w:val="20"/>
              </w:rPr>
              <w:t>テスト仕様書（単体、総合、受入）</w:t>
            </w:r>
          </w:p>
        </w:tc>
        <w:tc>
          <w:tcPr>
            <w:tcW w:w="2268" w:type="dxa"/>
            <w:tcBorders>
              <w:top w:val="single" w:sz="4" w:space="0" w:color="000000"/>
              <w:left w:val="single" w:sz="4" w:space="0" w:color="000000"/>
              <w:bottom w:val="single" w:sz="4" w:space="0" w:color="000000"/>
              <w:right w:val="single" w:sz="4" w:space="0" w:color="000000"/>
            </w:tcBorders>
            <w:vAlign w:val="center"/>
          </w:tcPr>
          <w:p w14:paraId="5D08167B" w14:textId="77777777" w:rsidR="00786FBF" w:rsidRPr="00786FBF" w:rsidRDefault="00786FBF" w:rsidP="00786FBF">
            <w:pPr>
              <w:spacing w:line="288" w:lineRule="auto"/>
              <w:rPr>
                <w:sz w:val="21"/>
                <w:szCs w:val="20"/>
              </w:rPr>
            </w:pPr>
            <w:r w:rsidRPr="00786FBF">
              <w:rPr>
                <w:rFonts w:hint="eastAsia"/>
                <w:sz w:val="21"/>
                <w:szCs w:val="20"/>
              </w:rPr>
              <w:t>各工程の</w:t>
            </w:r>
            <w:r w:rsidRPr="00786FBF">
              <w:rPr>
                <w:rFonts w:hint="eastAsia"/>
                <w:sz w:val="21"/>
                <w:szCs w:val="20"/>
              </w:rPr>
              <w:t>4</w:t>
            </w:r>
            <w:r w:rsidRPr="00786FBF">
              <w:rPr>
                <w:rFonts w:hint="eastAsia"/>
                <w:sz w:val="21"/>
                <w:szCs w:val="20"/>
              </w:rPr>
              <w:t>週間前</w:t>
            </w:r>
          </w:p>
        </w:tc>
      </w:tr>
      <w:tr w:rsidR="00786FBF" w14:paraId="25AEFD73" w14:textId="77777777" w:rsidTr="00786FBF">
        <w:trPr>
          <w:trHeight w:val="376"/>
        </w:trPr>
        <w:tc>
          <w:tcPr>
            <w:tcW w:w="529" w:type="dxa"/>
            <w:tcBorders>
              <w:top w:val="single" w:sz="4" w:space="0" w:color="000000"/>
              <w:left w:val="single" w:sz="4" w:space="0" w:color="000000"/>
              <w:bottom w:val="single" w:sz="4" w:space="0" w:color="000000"/>
              <w:right w:val="single" w:sz="4" w:space="0" w:color="000000"/>
            </w:tcBorders>
            <w:vAlign w:val="center"/>
          </w:tcPr>
          <w:p w14:paraId="097480F5" w14:textId="77777777" w:rsidR="00786FBF" w:rsidRPr="00786FBF" w:rsidRDefault="00786FBF" w:rsidP="00BD52CA">
            <w:pPr>
              <w:spacing w:line="288" w:lineRule="auto"/>
              <w:ind w:left="2"/>
              <w:jc w:val="center"/>
              <w:rPr>
                <w:sz w:val="21"/>
                <w:szCs w:val="20"/>
              </w:rPr>
            </w:pPr>
            <w:r w:rsidRPr="00786FBF">
              <w:rPr>
                <w:sz w:val="21"/>
                <w:szCs w:val="20"/>
              </w:rPr>
              <w:t>５</w:t>
            </w:r>
          </w:p>
        </w:tc>
        <w:tc>
          <w:tcPr>
            <w:tcW w:w="7229" w:type="dxa"/>
            <w:tcBorders>
              <w:top w:val="single" w:sz="4" w:space="0" w:color="000000"/>
              <w:left w:val="single" w:sz="4" w:space="0" w:color="000000"/>
              <w:bottom w:val="single" w:sz="4" w:space="0" w:color="000000"/>
              <w:right w:val="single" w:sz="4" w:space="0" w:color="000000"/>
            </w:tcBorders>
            <w:vAlign w:val="center"/>
          </w:tcPr>
          <w:p w14:paraId="5583E5AF" w14:textId="77777777" w:rsidR="00786FBF" w:rsidRPr="00786FBF" w:rsidRDefault="00786FBF" w:rsidP="00BD52CA">
            <w:pPr>
              <w:spacing w:line="288" w:lineRule="auto"/>
              <w:rPr>
                <w:sz w:val="21"/>
                <w:szCs w:val="20"/>
              </w:rPr>
            </w:pPr>
            <w:r w:rsidRPr="00786FBF">
              <w:rPr>
                <w:sz w:val="21"/>
                <w:szCs w:val="20"/>
              </w:rPr>
              <w:t>テスト結果報告書</w:t>
            </w:r>
            <w:r w:rsidRPr="00786FBF">
              <w:rPr>
                <w:sz w:val="21"/>
                <w:szCs w:val="20"/>
              </w:rPr>
              <w:t xml:space="preserve"> </w:t>
            </w:r>
            <w:r w:rsidRPr="00786FBF">
              <w:rPr>
                <w:rFonts w:hint="eastAsia"/>
                <w:sz w:val="21"/>
                <w:szCs w:val="20"/>
              </w:rPr>
              <w:t>（単体、総合、受入）</w:t>
            </w:r>
          </w:p>
        </w:tc>
        <w:tc>
          <w:tcPr>
            <w:tcW w:w="2268" w:type="dxa"/>
            <w:tcBorders>
              <w:top w:val="single" w:sz="4" w:space="0" w:color="000000"/>
              <w:left w:val="single" w:sz="4" w:space="0" w:color="000000"/>
              <w:bottom w:val="single" w:sz="4" w:space="0" w:color="000000"/>
              <w:right w:val="single" w:sz="4" w:space="0" w:color="000000"/>
            </w:tcBorders>
            <w:vAlign w:val="center"/>
          </w:tcPr>
          <w:p w14:paraId="1ACD2374" w14:textId="77777777" w:rsidR="00786FBF" w:rsidRDefault="00786FBF" w:rsidP="00BD52CA">
            <w:pPr>
              <w:spacing w:line="288" w:lineRule="auto"/>
              <w:rPr>
                <w:color w:val="000000" w:themeColor="text1"/>
                <w:sz w:val="21"/>
                <w:szCs w:val="20"/>
              </w:rPr>
            </w:pPr>
            <w:r w:rsidRPr="00786FBF">
              <w:rPr>
                <w:rFonts w:hint="eastAsia"/>
                <w:color w:val="000000" w:themeColor="text1"/>
                <w:sz w:val="21"/>
                <w:szCs w:val="20"/>
              </w:rPr>
              <w:t>各工程の完了日から</w:t>
            </w:r>
          </w:p>
          <w:p w14:paraId="400F4AA2" w14:textId="27985A4E" w:rsidR="00786FBF" w:rsidRPr="00786FBF" w:rsidRDefault="00786FBF" w:rsidP="00BD52CA">
            <w:pPr>
              <w:spacing w:line="288" w:lineRule="auto"/>
              <w:rPr>
                <w:sz w:val="21"/>
                <w:szCs w:val="20"/>
              </w:rPr>
            </w:pPr>
            <w:r w:rsidRPr="00786FBF">
              <w:rPr>
                <w:rFonts w:hint="eastAsia"/>
                <w:color w:val="000000" w:themeColor="text1"/>
                <w:sz w:val="21"/>
                <w:szCs w:val="20"/>
              </w:rPr>
              <w:t>2</w:t>
            </w:r>
            <w:r w:rsidRPr="00786FBF">
              <w:rPr>
                <w:rFonts w:hint="eastAsia"/>
                <w:color w:val="000000" w:themeColor="text1"/>
                <w:sz w:val="21"/>
                <w:szCs w:val="20"/>
              </w:rPr>
              <w:t>週間以内</w:t>
            </w:r>
          </w:p>
        </w:tc>
      </w:tr>
      <w:tr w:rsidR="00786FBF" w14:paraId="3FB8E329" w14:textId="77777777" w:rsidTr="00786FBF">
        <w:trPr>
          <w:trHeight w:val="106"/>
        </w:trPr>
        <w:tc>
          <w:tcPr>
            <w:tcW w:w="529" w:type="dxa"/>
            <w:tcBorders>
              <w:top w:val="single" w:sz="4" w:space="0" w:color="000000"/>
              <w:left w:val="single" w:sz="4" w:space="0" w:color="000000"/>
              <w:bottom w:val="single" w:sz="4" w:space="0" w:color="000000"/>
              <w:right w:val="single" w:sz="4" w:space="0" w:color="000000"/>
            </w:tcBorders>
            <w:vAlign w:val="center"/>
          </w:tcPr>
          <w:p w14:paraId="453DDB07" w14:textId="77777777" w:rsidR="00786FBF" w:rsidRPr="00786FBF" w:rsidRDefault="00786FBF" w:rsidP="00BD52CA">
            <w:pPr>
              <w:spacing w:line="288" w:lineRule="auto"/>
              <w:ind w:left="2"/>
              <w:jc w:val="center"/>
              <w:rPr>
                <w:sz w:val="21"/>
                <w:szCs w:val="20"/>
              </w:rPr>
            </w:pPr>
            <w:r w:rsidRPr="00786FBF">
              <w:rPr>
                <w:rFonts w:hint="eastAsia"/>
                <w:sz w:val="21"/>
                <w:szCs w:val="20"/>
              </w:rPr>
              <w:t>６</w:t>
            </w:r>
          </w:p>
        </w:tc>
        <w:tc>
          <w:tcPr>
            <w:tcW w:w="7229" w:type="dxa"/>
            <w:tcBorders>
              <w:top w:val="single" w:sz="4" w:space="0" w:color="000000"/>
              <w:left w:val="single" w:sz="4" w:space="0" w:color="000000"/>
              <w:bottom w:val="single" w:sz="4" w:space="0" w:color="000000"/>
              <w:right w:val="single" w:sz="4" w:space="0" w:color="000000"/>
            </w:tcBorders>
            <w:vAlign w:val="center"/>
          </w:tcPr>
          <w:p w14:paraId="7108627F" w14:textId="77777777" w:rsidR="00786FBF" w:rsidRPr="00786FBF" w:rsidRDefault="00786FBF" w:rsidP="00BD52CA">
            <w:pPr>
              <w:spacing w:line="288" w:lineRule="auto"/>
              <w:rPr>
                <w:color w:val="000000" w:themeColor="text1"/>
                <w:sz w:val="21"/>
                <w:szCs w:val="20"/>
              </w:rPr>
            </w:pPr>
            <w:r w:rsidRPr="00786FBF">
              <w:rPr>
                <w:rFonts w:hint="eastAsia"/>
                <w:color w:val="000000" w:themeColor="text1"/>
                <w:sz w:val="21"/>
                <w:szCs w:val="20"/>
              </w:rPr>
              <w:t>データセットアップ計画書</w:t>
            </w:r>
          </w:p>
          <w:p w14:paraId="69B7A2DC" w14:textId="77777777" w:rsidR="00786FBF" w:rsidRPr="00786FBF" w:rsidRDefault="00786FBF" w:rsidP="00BD52CA">
            <w:pPr>
              <w:spacing w:line="288" w:lineRule="auto"/>
              <w:rPr>
                <w:sz w:val="21"/>
                <w:szCs w:val="20"/>
              </w:rPr>
            </w:pPr>
            <w:r w:rsidRPr="00786FBF">
              <w:rPr>
                <w:rFonts w:hint="eastAsia"/>
                <w:color w:val="000000" w:themeColor="text1"/>
                <w:sz w:val="21"/>
                <w:szCs w:val="20"/>
              </w:rPr>
              <w:t xml:space="preserve">　※スケジュール、タスク、回数等を記入すること。</w:t>
            </w:r>
          </w:p>
        </w:tc>
        <w:tc>
          <w:tcPr>
            <w:tcW w:w="2268" w:type="dxa"/>
            <w:tcBorders>
              <w:top w:val="single" w:sz="4" w:space="0" w:color="000000"/>
              <w:left w:val="single" w:sz="4" w:space="0" w:color="000000"/>
              <w:bottom w:val="single" w:sz="4" w:space="0" w:color="000000"/>
              <w:right w:val="single" w:sz="4" w:space="0" w:color="000000"/>
            </w:tcBorders>
            <w:vAlign w:val="center"/>
          </w:tcPr>
          <w:p w14:paraId="44EFD486" w14:textId="77777777" w:rsidR="00786FBF" w:rsidRPr="00786FBF" w:rsidRDefault="00786FBF" w:rsidP="00BD52CA">
            <w:pPr>
              <w:spacing w:line="260" w:lineRule="exact"/>
              <w:rPr>
                <w:sz w:val="21"/>
                <w:szCs w:val="20"/>
              </w:rPr>
            </w:pPr>
            <w:r w:rsidRPr="00786FBF">
              <w:rPr>
                <w:rFonts w:hint="eastAsia"/>
                <w:color w:val="000000" w:themeColor="text1"/>
                <w:sz w:val="21"/>
                <w:szCs w:val="20"/>
              </w:rPr>
              <w:t>初回データセットアップの</w:t>
            </w:r>
            <w:r w:rsidRPr="00786FBF">
              <w:rPr>
                <w:rFonts w:hint="eastAsia"/>
                <w:color w:val="000000" w:themeColor="text1"/>
                <w:sz w:val="21"/>
                <w:szCs w:val="20"/>
              </w:rPr>
              <w:t xml:space="preserve">2 </w:t>
            </w:r>
            <w:r w:rsidRPr="00786FBF">
              <w:rPr>
                <w:rFonts w:hint="eastAsia"/>
                <w:color w:val="000000" w:themeColor="text1"/>
                <w:sz w:val="21"/>
                <w:szCs w:val="20"/>
              </w:rPr>
              <w:t>か月以上前まで</w:t>
            </w:r>
          </w:p>
        </w:tc>
      </w:tr>
      <w:tr w:rsidR="00786FBF" w14:paraId="4F309250" w14:textId="77777777" w:rsidTr="00786FBF">
        <w:trPr>
          <w:trHeight w:val="106"/>
        </w:trPr>
        <w:tc>
          <w:tcPr>
            <w:tcW w:w="529" w:type="dxa"/>
            <w:tcBorders>
              <w:top w:val="single" w:sz="4" w:space="0" w:color="000000"/>
              <w:left w:val="single" w:sz="4" w:space="0" w:color="000000"/>
              <w:bottom w:val="single" w:sz="4" w:space="0" w:color="000000"/>
              <w:right w:val="single" w:sz="4" w:space="0" w:color="000000"/>
            </w:tcBorders>
            <w:vAlign w:val="center"/>
          </w:tcPr>
          <w:p w14:paraId="32EF6480" w14:textId="77777777" w:rsidR="00786FBF" w:rsidRPr="00786FBF" w:rsidRDefault="00786FBF" w:rsidP="00BD52CA">
            <w:pPr>
              <w:spacing w:line="288" w:lineRule="auto"/>
              <w:ind w:left="2"/>
              <w:jc w:val="center"/>
              <w:rPr>
                <w:sz w:val="21"/>
                <w:szCs w:val="20"/>
              </w:rPr>
            </w:pPr>
            <w:r w:rsidRPr="00786FBF">
              <w:rPr>
                <w:rFonts w:hint="eastAsia"/>
                <w:sz w:val="21"/>
                <w:szCs w:val="20"/>
              </w:rPr>
              <w:t>７</w:t>
            </w:r>
          </w:p>
        </w:tc>
        <w:tc>
          <w:tcPr>
            <w:tcW w:w="7229" w:type="dxa"/>
            <w:tcBorders>
              <w:top w:val="single" w:sz="4" w:space="0" w:color="000000"/>
              <w:left w:val="single" w:sz="4" w:space="0" w:color="000000"/>
              <w:bottom w:val="single" w:sz="4" w:space="0" w:color="000000"/>
              <w:right w:val="single" w:sz="4" w:space="0" w:color="000000"/>
            </w:tcBorders>
            <w:vAlign w:val="center"/>
          </w:tcPr>
          <w:p w14:paraId="24EF5CB7" w14:textId="77777777" w:rsidR="00786FBF" w:rsidRPr="00786FBF" w:rsidRDefault="00786FBF" w:rsidP="00BD52CA">
            <w:pPr>
              <w:spacing w:line="288" w:lineRule="auto"/>
              <w:rPr>
                <w:color w:val="000000" w:themeColor="text1"/>
                <w:sz w:val="21"/>
                <w:szCs w:val="20"/>
              </w:rPr>
            </w:pPr>
            <w:r w:rsidRPr="00786FBF">
              <w:rPr>
                <w:rFonts w:hint="eastAsia"/>
                <w:color w:val="000000" w:themeColor="text1"/>
                <w:sz w:val="21"/>
                <w:szCs w:val="20"/>
              </w:rPr>
              <w:t>データセットアップ設計書</w:t>
            </w:r>
          </w:p>
          <w:p w14:paraId="0DC4A6A2" w14:textId="77777777" w:rsidR="00786FBF" w:rsidRPr="00786FBF" w:rsidRDefault="00786FBF" w:rsidP="00BD52CA">
            <w:pPr>
              <w:spacing w:line="288" w:lineRule="auto"/>
              <w:rPr>
                <w:color w:val="000000" w:themeColor="text1"/>
                <w:sz w:val="21"/>
                <w:szCs w:val="20"/>
              </w:rPr>
            </w:pPr>
            <w:r w:rsidRPr="00786FBF">
              <w:rPr>
                <w:rFonts w:hint="eastAsia"/>
                <w:color w:val="000000" w:themeColor="text1"/>
                <w:sz w:val="21"/>
                <w:szCs w:val="20"/>
              </w:rPr>
              <w:t xml:space="preserve">　※必要に応じて作成すること。</w:t>
            </w:r>
          </w:p>
        </w:tc>
        <w:tc>
          <w:tcPr>
            <w:tcW w:w="2268" w:type="dxa"/>
            <w:tcBorders>
              <w:top w:val="single" w:sz="4" w:space="0" w:color="000000"/>
              <w:left w:val="single" w:sz="4" w:space="0" w:color="000000"/>
              <w:bottom w:val="single" w:sz="4" w:space="0" w:color="000000"/>
              <w:right w:val="single" w:sz="4" w:space="0" w:color="000000"/>
            </w:tcBorders>
            <w:vAlign w:val="center"/>
          </w:tcPr>
          <w:p w14:paraId="4C3959A3" w14:textId="77777777" w:rsidR="00786FBF" w:rsidRPr="00786FBF" w:rsidRDefault="00786FBF" w:rsidP="00BD52CA">
            <w:pPr>
              <w:spacing w:line="288" w:lineRule="auto"/>
              <w:rPr>
                <w:sz w:val="21"/>
                <w:szCs w:val="20"/>
              </w:rPr>
            </w:pPr>
            <w:r w:rsidRPr="00786FBF">
              <w:rPr>
                <w:rFonts w:hint="eastAsia"/>
                <w:color w:val="000000" w:themeColor="text1"/>
                <w:sz w:val="21"/>
                <w:szCs w:val="20"/>
              </w:rPr>
              <w:t>初回セットアップ移行の</w:t>
            </w:r>
            <w:r w:rsidRPr="00786FBF">
              <w:rPr>
                <w:rFonts w:hint="eastAsia"/>
                <w:color w:val="000000" w:themeColor="text1"/>
                <w:sz w:val="21"/>
                <w:szCs w:val="20"/>
              </w:rPr>
              <w:t xml:space="preserve">2 </w:t>
            </w:r>
            <w:r w:rsidRPr="00786FBF">
              <w:rPr>
                <w:rFonts w:hint="eastAsia"/>
                <w:color w:val="000000" w:themeColor="text1"/>
                <w:sz w:val="21"/>
                <w:szCs w:val="20"/>
              </w:rPr>
              <w:t>か月以上前まで</w:t>
            </w:r>
          </w:p>
        </w:tc>
      </w:tr>
      <w:tr w:rsidR="00786FBF" w14:paraId="3B8CBC34" w14:textId="77777777" w:rsidTr="00786FBF">
        <w:trPr>
          <w:trHeight w:val="106"/>
        </w:trPr>
        <w:tc>
          <w:tcPr>
            <w:tcW w:w="529" w:type="dxa"/>
            <w:tcBorders>
              <w:top w:val="single" w:sz="4" w:space="0" w:color="000000"/>
              <w:left w:val="single" w:sz="4" w:space="0" w:color="000000"/>
              <w:bottom w:val="single" w:sz="4" w:space="0" w:color="000000"/>
              <w:right w:val="single" w:sz="4" w:space="0" w:color="000000"/>
            </w:tcBorders>
            <w:vAlign w:val="center"/>
          </w:tcPr>
          <w:p w14:paraId="1569E793" w14:textId="77777777" w:rsidR="00786FBF" w:rsidRPr="00786FBF" w:rsidRDefault="00786FBF" w:rsidP="00BD52CA">
            <w:pPr>
              <w:spacing w:line="288" w:lineRule="auto"/>
              <w:ind w:left="2"/>
              <w:jc w:val="center"/>
              <w:rPr>
                <w:sz w:val="21"/>
                <w:szCs w:val="20"/>
              </w:rPr>
            </w:pPr>
            <w:r w:rsidRPr="00786FBF">
              <w:rPr>
                <w:rFonts w:hint="eastAsia"/>
                <w:sz w:val="21"/>
                <w:szCs w:val="20"/>
              </w:rPr>
              <w:t>８</w:t>
            </w:r>
          </w:p>
        </w:tc>
        <w:tc>
          <w:tcPr>
            <w:tcW w:w="7229" w:type="dxa"/>
            <w:tcBorders>
              <w:top w:val="single" w:sz="4" w:space="0" w:color="000000"/>
              <w:left w:val="single" w:sz="4" w:space="0" w:color="000000"/>
              <w:bottom w:val="single" w:sz="4" w:space="0" w:color="000000"/>
              <w:right w:val="single" w:sz="4" w:space="0" w:color="000000"/>
            </w:tcBorders>
            <w:vAlign w:val="center"/>
          </w:tcPr>
          <w:p w14:paraId="1AE5A415" w14:textId="77777777" w:rsidR="00786FBF" w:rsidRPr="00786FBF" w:rsidRDefault="00786FBF" w:rsidP="00BD52CA">
            <w:pPr>
              <w:spacing w:line="288" w:lineRule="auto"/>
              <w:rPr>
                <w:color w:val="000000" w:themeColor="text1"/>
                <w:sz w:val="21"/>
                <w:szCs w:val="20"/>
              </w:rPr>
            </w:pPr>
            <w:r w:rsidRPr="00786FBF">
              <w:rPr>
                <w:rFonts w:hint="eastAsia"/>
                <w:color w:val="000000" w:themeColor="text1"/>
                <w:sz w:val="21"/>
                <w:szCs w:val="20"/>
              </w:rPr>
              <w:t>データセットアップ仕様書</w:t>
            </w:r>
          </w:p>
          <w:p w14:paraId="76D47D83" w14:textId="77777777" w:rsidR="00786FBF" w:rsidRPr="00786FBF" w:rsidRDefault="00786FBF" w:rsidP="00BD52CA">
            <w:pPr>
              <w:spacing w:line="288" w:lineRule="auto"/>
              <w:rPr>
                <w:color w:val="000000" w:themeColor="text1"/>
                <w:sz w:val="21"/>
                <w:szCs w:val="20"/>
              </w:rPr>
            </w:pPr>
            <w:r w:rsidRPr="00786FBF">
              <w:rPr>
                <w:rFonts w:hint="eastAsia"/>
                <w:color w:val="000000" w:themeColor="text1"/>
                <w:sz w:val="21"/>
                <w:szCs w:val="20"/>
              </w:rPr>
              <w:t xml:space="preserve">　※必要に応じて作成すること。</w:t>
            </w:r>
          </w:p>
        </w:tc>
        <w:tc>
          <w:tcPr>
            <w:tcW w:w="2268" w:type="dxa"/>
            <w:tcBorders>
              <w:top w:val="single" w:sz="4" w:space="0" w:color="000000"/>
              <w:left w:val="single" w:sz="4" w:space="0" w:color="000000"/>
              <w:bottom w:val="single" w:sz="4" w:space="0" w:color="000000"/>
              <w:right w:val="single" w:sz="4" w:space="0" w:color="000000"/>
            </w:tcBorders>
            <w:vAlign w:val="center"/>
          </w:tcPr>
          <w:p w14:paraId="50DFFA28" w14:textId="77777777" w:rsidR="00786FBF" w:rsidRPr="00786FBF" w:rsidRDefault="00786FBF" w:rsidP="00BD52CA">
            <w:pPr>
              <w:spacing w:line="288" w:lineRule="auto"/>
              <w:rPr>
                <w:sz w:val="21"/>
                <w:szCs w:val="20"/>
              </w:rPr>
            </w:pPr>
            <w:r w:rsidRPr="00786FBF">
              <w:rPr>
                <w:rFonts w:hint="eastAsia"/>
                <w:color w:val="000000" w:themeColor="text1"/>
                <w:sz w:val="21"/>
                <w:szCs w:val="20"/>
              </w:rPr>
              <w:t>初回データセットアップの</w:t>
            </w:r>
            <w:r w:rsidRPr="00786FBF">
              <w:rPr>
                <w:rFonts w:hint="eastAsia"/>
                <w:color w:val="000000" w:themeColor="text1"/>
                <w:sz w:val="21"/>
                <w:szCs w:val="20"/>
              </w:rPr>
              <w:t xml:space="preserve">2 </w:t>
            </w:r>
            <w:r w:rsidRPr="00786FBF">
              <w:rPr>
                <w:rFonts w:hint="eastAsia"/>
                <w:color w:val="000000" w:themeColor="text1"/>
                <w:sz w:val="21"/>
                <w:szCs w:val="20"/>
              </w:rPr>
              <w:t>か月以上前まで</w:t>
            </w:r>
          </w:p>
        </w:tc>
      </w:tr>
      <w:tr w:rsidR="00786FBF" w14:paraId="639FD93A" w14:textId="77777777" w:rsidTr="00786FBF">
        <w:trPr>
          <w:trHeight w:val="106"/>
        </w:trPr>
        <w:tc>
          <w:tcPr>
            <w:tcW w:w="529" w:type="dxa"/>
            <w:tcBorders>
              <w:top w:val="single" w:sz="4" w:space="0" w:color="000000"/>
              <w:left w:val="single" w:sz="4" w:space="0" w:color="000000"/>
              <w:bottom w:val="single" w:sz="4" w:space="0" w:color="000000"/>
              <w:right w:val="single" w:sz="4" w:space="0" w:color="000000"/>
            </w:tcBorders>
            <w:vAlign w:val="center"/>
          </w:tcPr>
          <w:p w14:paraId="211CF168" w14:textId="77777777" w:rsidR="00786FBF" w:rsidRPr="00786FBF" w:rsidRDefault="00786FBF" w:rsidP="00BD52CA">
            <w:pPr>
              <w:spacing w:line="288" w:lineRule="auto"/>
              <w:ind w:left="2"/>
              <w:jc w:val="center"/>
              <w:rPr>
                <w:sz w:val="21"/>
                <w:szCs w:val="20"/>
              </w:rPr>
            </w:pPr>
            <w:r w:rsidRPr="00786FBF">
              <w:rPr>
                <w:rFonts w:hint="eastAsia"/>
                <w:sz w:val="21"/>
                <w:szCs w:val="20"/>
              </w:rPr>
              <w:t>９</w:t>
            </w:r>
          </w:p>
        </w:tc>
        <w:tc>
          <w:tcPr>
            <w:tcW w:w="7229" w:type="dxa"/>
            <w:tcBorders>
              <w:top w:val="single" w:sz="4" w:space="0" w:color="000000"/>
              <w:left w:val="single" w:sz="4" w:space="0" w:color="000000"/>
              <w:bottom w:val="single" w:sz="4" w:space="0" w:color="000000"/>
              <w:right w:val="single" w:sz="4" w:space="0" w:color="000000"/>
            </w:tcBorders>
            <w:vAlign w:val="center"/>
          </w:tcPr>
          <w:p w14:paraId="6E65E670" w14:textId="77777777" w:rsidR="00786FBF" w:rsidRPr="00786FBF" w:rsidRDefault="00786FBF" w:rsidP="00BD52CA">
            <w:pPr>
              <w:spacing w:line="288" w:lineRule="auto"/>
              <w:rPr>
                <w:sz w:val="21"/>
                <w:szCs w:val="20"/>
              </w:rPr>
            </w:pPr>
            <w:r w:rsidRPr="00786FBF">
              <w:rPr>
                <w:rFonts w:hint="eastAsia"/>
                <w:color w:val="000000" w:themeColor="text1"/>
                <w:sz w:val="21"/>
                <w:szCs w:val="20"/>
              </w:rPr>
              <w:t>データセットアップ結果報告書</w:t>
            </w:r>
          </w:p>
        </w:tc>
        <w:tc>
          <w:tcPr>
            <w:tcW w:w="2268" w:type="dxa"/>
            <w:tcBorders>
              <w:top w:val="single" w:sz="4" w:space="0" w:color="000000"/>
              <w:left w:val="single" w:sz="4" w:space="0" w:color="000000"/>
              <w:bottom w:val="single" w:sz="4" w:space="0" w:color="000000"/>
              <w:right w:val="single" w:sz="4" w:space="0" w:color="000000"/>
            </w:tcBorders>
            <w:vAlign w:val="center"/>
          </w:tcPr>
          <w:p w14:paraId="564657B7" w14:textId="77777777" w:rsidR="00786FBF" w:rsidRPr="00786FBF" w:rsidRDefault="00786FBF" w:rsidP="00BD52CA">
            <w:pPr>
              <w:spacing w:line="288" w:lineRule="auto"/>
              <w:rPr>
                <w:sz w:val="21"/>
                <w:szCs w:val="20"/>
              </w:rPr>
            </w:pPr>
            <w:r w:rsidRPr="00786FBF">
              <w:rPr>
                <w:rFonts w:hint="eastAsia"/>
                <w:color w:val="000000" w:themeColor="text1"/>
                <w:sz w:val="21"/>
                <w:szCs w:val="20"/>
              </w:rPr>
              <w:t>完了日から</w:t>
            </w:r>
            <w:r w:rsidRPr="00786FBF">
              <w:rPr>
                <w:rFonts w:hint="eastAsia"/>
                <w:color w:val="000000" w:themeColor="text1"/>
                <w:sz w:val="21"/>
                <w:szCs w:val="20"/>
              </w:rPr>
              <w:t>2</w:t>
            </w:r>
            <w:r w:rsidRPr="00786FBF">
              <w:rPr>
                <w:rFonts w:hint="eastAsia"/>
                <w:color w:val="000000" w:themeColor="text1"/>
                <w:sz w:val="21"/>
                <w:szCs w:val="20"/>
              </w:rPr>
              <w:t>週間以内</w:t>
            </w:r>
          </w:p>
        </w:tc>
      </w:tr>
      <w:tr w:rsidR="00786FBF" w14:paraId="00E864CC" w14:textId="77777777" w:rsidTr="00786FBF">
        <w:trPr>
          <w:trHeight w:val="106"/>
        </w:trPr>
        <w:tc>
          <w:tcPr>
            <w:tcW w:w="529" w:type="dxa"/>
            <w:tcBorders>
              <w:top w:val="single" w:sz="4" w:space="0" w:color="000000"/>
              <w:left w:val="single" w:sz="4" w:space="0" w:color="000000"/>
              <w:bottom w:val="single" w:sz="4" w:space="0" w:color="000000"/>
              <w:right w:val="single" w:sz="4" w:space="0" w:color="000000"/>
            </w:tcBorders>
            <w:vAlign w:val="center"/>
          </w:tcPr>
          <w:p w14:paraId="065D666F" w14:textId="77777777" w:rsidR="00786FBF" w:rsidRPr="00786FBF" w:rsidRDefault="00786FBF" w:rsidP="00BD52CA">
            <w:pPr>
              <w:spacing w:line="288" w:lineRule="auto"/>
              <w:ind w:left="2"/>
              <w:jc w:val="center"/>
              <w:rPr>
                <w:sz w:val="21"/>
                <w:szCs w:val="20"/>
              </w:rPr>
            </w:pPr>
            <w:r w:rsidRPr="00786FBF">
              <w:rPr>
                <w:rFonts w:hint="eastAsia"/>
                <w:sz w:val="21"/>
                <w:szCs w:val="20"/>
              </w:rPr>
              <w:t>１０</w:t>
            </w:r>
          </w:p>
        </w:tc>
        <w:tc>
          <w:tcPr>
            <w:tcW w:w="7229" w:type="dxa"/>
            <w:tcBorders>
              <w:top w:val="single" w:sz="4" w:space="0" w:color="000000"/>
              <w:left w:val="single" w:sz="4" w:space="0" w:color="000000"/>
              <w:bottom w:val="single" w:sz="4" w:space="0" w:color="000000"/>
              <w:right w:val="single" w:sz="4" w:space="0" w:color="000000"/>
            </w:tcBorders>
            <w:vAlign w:val="center"/>
          </w:tcPr>
          <w:p w14:paraId="482F5411" w14:textId="77777777" w:rsidR="00786FBF" w:rsidRPr="00786FBF" w:rsidRDefault="00786FBF" w:rsidP="00BD52CA">
            <w:pPr>
              <w:spacing w:line="288" w:lineRule="auto"/>
              <w:rPr>
                <w:sz w:val="21"/>
                <w:szCs w:val="20"/>
              </w:rPr>
            </w:pPr>
            <w:r w:rsidRPr="00786FBF">
              <w:rPr>
                <w:sz w:val="21"/>
                <w:szCs w:val="20"/>
              </w:rPr>
              <w:t>打合せ議事録</w:t>
            </w:r>
            <w:r w:rsidRPr="00786FBF">
              <w:rPr>
                <w:sz w:val="21"/>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5AB8DC4D" w14:textId="48650EBE" w:rsidR="00786FBF" w:rsidRPr="00786FBF" w:rsidRDefault="00786FBF" w:rsidP="00BD52CA">
            <w:pPr>
              <w:spacing w:line="288" w:lineRule="auto"/>
              <w:rPr>
                <w:sz w:val="21"/>
                <w:szCs w:val="20"/>
              </w:rPr>
            </w:pPr>
            <w:r w:rsidRPr="00786FBF">
              <w:rPr>
                <w:rFonts w:hint="eastAsia"/>
                <w:sz w:val="21"/>
                <w:szCs w:val="20"/>
              </w:rPr>
              <w:t>会議後</w:t>
            </w:r>
            <w:r>
              <w:rPr>
                <w:rFonts w:hint="eastAsia"/>
                <w:sz w:val="21"/>
                <w:szCs w:val="20"/>
              </w:rPr>
              <w:t>3</w:t>
            </w:r>
            <w:r>
              <w:rPr>
                <w:rFonts w:hint="eastAsia"/>
                <w:sz w:val="21"/>
                <w:szCs w:val="20"/>
              </w:rPr>
              <w:t>営業日以内</w:t>
            </w:r>
          </w:p>
        </w:tc>
      </w:tr>
      <w:tr w:rsidR="00786FBF" w14:paraId="7766C93B" w14:textId="77777777" w:rsidTr="00786FBF">
        <w:trPr>
          <w:trHeight w:val="373"/>
        </w:trPr>
        <w:tc>
          <w:tcPr>
            <w:tcW w:w="529" w:type="dxa"/>
            <w:tcBorders>
              <w:top w:val="single" w:sz="4" w:space="0" w:color="000000"/>
              <w:left w:val="single" w:sz="4" w:space="0" w:color="000000"/>
              <w:bottom w:val="single" w:sz="4" w:space="0" w:color="000000"/>
              <w:right w:val="single" w:sz="4" w:space="0" w:color="000000"/>
            </w:tcBorders>
            <w:vAlign w:val="center"/>
          </w:tcPr>
          <w:p w14:paraId="58584E0D" w14:textId="6C192890" w:rsidR="00BD4A18" w:rsidRPr="00786FBF" w:rsidRDefault="00786FBF" w:rsidP="00BD4A18">
            <w:pPr>
              <w:spacing w:line="288" w:lineRule="auto"/>
              <w:ind w:left="2"/>
              <w:jc w:val="center"/>
              <w:rPr>
                <w:sz w:val="21"/>
                <w:szCs w:val="20"/>
              </w:rPr>
            </w:pPr>
            <w:r w:rsidRPr="00786FBF">
              <w:rPr>
                <w:rFonts w:hint="eastAsia"/>
                <w:sz w:val="21"/>
                <w:szCs w:val="20"/>
              </w:rPr>
              <w:t>１</w:t>
            </w:r>
            <w:r w:rsidR="00BD4A18">
              <w:rPr>
                <w:rFonts w:hint="eastAsia"/>
                <w:sz w:val="21"/>
                <w:szCs w:val="20"/>
              </w:rPr>
              <w:t>１</w:t>
            </w:r>
          </w:p>
        </w:tc>
        <w:tc>
          <w:tcPr>
            <w:tcW w:w="7229" w:type="dxa"/>
            <w:tcBorders>
              <w:top w:val="single" w:sz="4" w:space="0" w:color="000000"/>
              <w:left w:val="single" w:sz="4" w:space="0" w:color="000000"/>
              <w:bottom w:val="single" w:sz="4" w:space="0" w:color="000000"/>
              <w:right w:val="single" w:sz="4" w:space="0" w:color="000000"/>
            </w:tcBorders>
            <w:vAlign w:val="center"/>
          </w:tcPr>
          <w:p w14:paraId="4EB725C8" w14:textId="77777777" w:rsidR="00786FBF" w:rsidRPr="00786FBF" w:rsidRDefault="00786FBF" w:rsidP="00BD52CA">
            <w:pPr>
              <w:spacing w:line="288" w:lineRule="auto"/>
              <w:rPr>
                <w:sz w:val="21"/>
                <w:szCs w:val="20"/>
              </w:rPr>
            </w:pPr>
            <w:r w:rsidRPr="00786FBF">
              <w:rPr>
                <w:sz w:val="21"/>
                <w:szCs w:val="20"/>
              </w:rPr>
              <w:t>業務完了報告書</w:t>
            </w:r>
          </w:p>
        </w:tc>
        <w:tc>
          <w:tcPr>
            <w:tcW w:w="2268" w:type="dxa"/>
            <w:tcBorders>
              <w:top w:val="single" w:sz="4" w:space="0" w:color="000000"/>
              <w:left w:val="single" w:sz="4" w:space="0" w:color="000000"/>
              <w:bottom w:val="single" w:sz="4" w:space="0" w:color="000000"/>
              <w:right w:val="single" w:sz="4" w:space="0" w:color="000000"/>
            </w:tcBorders>
            <w:vAlign w:val="center"/>
          </w:tcPr>
          <w:p w14:paraId="63315A6C" w14:textId="77777777" w:rsidR="00786FBF" w:rsidRPr="00786FBF" w:rsidRDefault="00786FBF" w:rsidP="00BD52CA">
            <w:pPr>
              <w:spacing w:line="288" w:lineRule="auto"/>
              <w:rPr>
                <w:sz w:val="21"/>
                <w:szCs w:val="20"/>
              </w:rPr>
            </w:pPr>
            <w:r w:rsidRPr="00786FBF">
              <w:rPr>
                <w:rFonts w:hint="eastAsia"/>
                <w:sz w:val="21"/>
                <w:szCs w:val="20"/>
              </w:rPr>
              <w:t>構築終了時</w:t>
            </w:r>
          </w:p>
        </w:tc>
      </w:tr>
      <w:tr w:rsidR="00786FBF" w14:paraId="775D18D6" w14:textId="77777777" w:rsidTr="00786FBF">
        <w:trPr>
          <w:trHeight w:val="376"/>
        </w:trPr>
        <w:tc>
          <w:tcPr>
            <w:tcW w:w="529" w:type="dxa"/>
            <w:tcBorders>
              <w:top w:val="single" w:sz="4" w:space="0" w:color="000000"/>
              <w:left w:val="single" w:sz="4" w:space="0" w:color="000000"/>
              <w:bottom w:val="single" w:sz="4" w:space="0" w:color="000000"/>
              <w:right w:val="single" w:sz="4" w:space="0" w:color="000000"/>
            </w:tcBorders>
            <w:vAlign w:val="center"/>
          </w:tcPr>
          <w:p w14:paraId="3D42E122" w14:textId="52465F6D" w:rsidR="00BD4A18" w:rsidRPr="00786FBF" w:rsidRDefault="00786FBF" w:rsidP="00BD4A18">
            <w:pPr>
              <w:spacing w:line="288" w:lineRule="auto"/>
              <w:ind w:left="2"/>
              <w:jc w:val="center"/>
              <w:rPr>
                <w:sz w:val="21"/>
                <w:szCs w:val="20"/>
              </w:rPr>
            </w:pPr>
            <w:r w:rsidRPr="00786FBF">
              <w:rPr>
                <w:rFonts w:hint="eastAsia"/>
                <w:sz w:val="21"/>
                <w:szCs w:val="20"/>
              </w:rPr>
              <w:t>１</w:t>
            </w:r>
            <w:r w:rsidR="00BD4A18">
              <w:rPr>
                <w:rFonts w:hint="eastAsia"/>
                <w:sz w:val="21"/>
                <w:szCs w:val="20"/>
              </w:rPr>
              <w:t>２</w:t>
            </w:r>
          </w:p>
        </w:tc>
        <w:tc>
          <w:tcPr>
            <w:tcW w:w="7229" w:type="dxa"/>
            <w:tcBorders>
              <w:top w:val="single" w:sz="4" w:space="0" w:color="000000"/>
              <w:left w:val="single" w:sz="4" w:space="0" w:color="000000"/>
              <w:bottom w:val="single" w:sz="4" w:space="0" w:color="000000"/>
              <w:right w:val="single" w:sz="4" w:space="0" w:color="000000"/>
            </w:tcBorders>
            <w:vAlign w:val="center"/>
          </w:tcPr>
          <w:p w14:paraId="49C3A334" w14:textId="77777777" w:rsidR="00786FBF" w:rsidRPr="00786FBF" w:rsidRDefault="00786FBF" w:rsidP="00BD52CA">
            <w:pPr>
              <w:spacing w:line="288" w:lineRule="auto"/>
              <w:rPr>
                <w:sz w:val="21"/>
                <w:szCs w:val="20"/>
              </w:rPr>
            </w:pPr>
            <w:r w:rsidRPr="00786FBF">
              <w:rPr>
                <w:sz w:val="21"/>
                <w:szCs w:val="20"/>
              </w:rPr>
              <w:t>本システムの導入・運用に必然的に必要となるソフトウェア・物品類</w:t>
            </w:r>
            <w:r w:rsidRPr="00786FBF">
              <w:rPr>
                <w:sz w:val="21"/>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58D129" w14:textId="77777777" w:rsidR="00786FBF" w:rsidRPr="00786FBF" w:rsidRDefault="00786FBF" w:rsidP="00BD52CA">
            <w:pPr>
              <w:spacing w:line="288" w:lineRule="auto"/>
              <w:rPr>
                <w:sz w:val="21"/>
                <w:szCs w:val="20"/>
              </w:rPr>
            </w:pPr>
            <w:r w:rsidRPr="00786FBF">
              <w:rPr>
                <w:rFonts w:hint="eastAsia"/>
                <w:sz w:val="21"/>
                <w:szCs w:val="20"/>
              </w:rPr>
              <w:t>随時</w:t>
            </w:r>
          </w:p>
        </w:tc>
      </w:tr>
      <w:tr w:rsidR="00786FBF" w14:paraId="73569569" w14:textId="77777777" w:rsidTr="00786FBF">
        <w:trPr>
          <w:trHeight w:val="394"/>
        </w:trPr>
        <w:tc>
          <w:tcPr>
            <w:tcW w:w="529" w:type="dxa"/>
            <w:tcBorders>
              <w:top w:val="single" w:sz="4" w:space="0" w:color="000000"/>
              <w:left w:val="single" w:sz="4" w:space="0" w:color="000000"/>
              <w:bottom w:val="single" w:sz="4" w:space="0" w:color="000000"/>
              <w:right w:val="single" w:sz="4" w:space="0" w:color="000000"/>
            </w:tcBorders>
          </w:tcPr>
          <w:p w14:paraId="498ECF30" w14:textId="0B0A0960" w:rsidR="00786FBF" w:rsidRPr="00786FBF" w:rsidRDefault="00786FBF" w:rsidP="00BD52CA">
            <w:pPr>
              <w:spacing w:line="288" w:lineRule="auto"/>
              <w:ind w:left="2"/>
              <w:rPr>
                <w:sz w:val="21"/>
                <w:szCs w:val="20"/>
              </w:rPr>
            </w:pPr>
            <w:r w:rsidRPr="00786FBF">
              <w:rPr>
                <w:rFonts w:hint="eastAsia"/>
                <w:sz w:val="21"/>
                <w:szCs w:val="20"/>
              </w:rPr>
              <w:t>１</w:t>
            </w:r>
            <w:r w:rsidR="00BD4A18">
              <w:rPr>
                <w:rFonts w:hint="eastAsia"/>
                <w:sz w:val="21"/>
                <w:szCs w:val="20"/>
              </w:rPr>
              <w:t>３</w:t>
            </w:r>
          </w:p>
        </w:tc>
        <w:tc>
          <w:tcPr>
            <w:tcW w:w="7229" w:type="dxa"/>
            <w:tcBorders>
              <w:top w:val="single" w:sz="4" w:space="0" w:color="000000"/>
              <w:left w:val="single" w:sz="4" w:space="0" w:color="000000"/>
              <w:bottom w:val="single" w:sz="4" w:space="0" w:color="000000"/>
              <w:right w:val="single" w:sz="4" w:space="0" w:color="000000"/>
            </w:tcBorders>
            <w:vAlign w:val="center"/>
          </w:tcPr>
          <w:p w14:paraId="06AF519D" w14:textId="77777777" w:rsidR="00786FBF" w:rsidRPr="00786FBF" w:rsidRDefault="00786FBF" w:rsidP="00BD52CA">
            <w:pPr>
              <w:spacing w:line="288" w:lineRule="auto"/>
              <w:rPr>
                <w:sz w:val="21"/>
                <w:szCs w:val="20"/>
              </w:rPr>
            </w:pPr>
            <w:r w:rsidRPr="00786FBF">
              <w:rPr>
                <w:rFonts w:hint="eastAsia"/>
                <w:sz w:val="21"/>
                <w:szCs w:val="20"/>
              </w:rPr>
              <w:t>操作マニュアル、管理者マニュアル、障害対応マニュアル、操作研修教材</w:t>
            </w:r>
          </w:p>
        </w:tc>
        <w:tc>
          <w:tcPr>
            <w:tcW w:w="2268" w:type="dxa"/>
            <w:tcBorders>
              <w:top w:val="single" w:sz="4" w:space="0" w:color="000000"/>
              <w:left w:val="single" w:sz="4" w:space="0" w:color="000000"/>
              <w:bottom w:val="single" w:sz="4" w:space="0" w:color="000000"/>
              <w:right w:val="single" w:sz="4" w:space="0" w:color="000000"/>
            </w:tcBorders>
          </w:tcPr>
          <w:p w14:paraId="0EDA9A1A" w14:textId="77777777" w:rsidR="00786FBF" w:rsidRPr="00786FBF" w:rsidRDefault="00786FBF" w:rsidP="00BD52CA">
            <w:pPr>
              <w:spacing w:line="288" w:lineRule="auto"/>
              <w:rPr>
                <w:sz w:val="21"/>
                <w:szCs w:val="20"/>
              </w:rPr>
            </w:pPr>
            <w:r w:rsidRPr="00786FBF">
              <w:rPr>
                <w:rFonts w:hint="eastAsia"/>
                <w:sz w:val="21"/>
                <w:szCs w:val="20"/>
              </w:rPr>
              <w:t>随時</w:t>
            </w:r>
          </w:p>
        </w:tc>
      </w:tr>
    </w:tbl>
    <w:p w14:paraId="7DB254BA" w14:textId="77777777" w:rsidR="00786FBF" w:rsidRPr="00786FBF" w:rsidRDefault="00786FBF" w:rsidP="001846DE">
      <w:pPr>
        <w:ind w:firstLineChars="200" w:firstLine="472"/>
        <w:rPr>
          <w:rFonts w:ascii="ＭＳ 明朝" w:hAnsi="ＭＳ 明朝"/>
          <w:color w:val="000000" w:themeColor="text1"/>
          <w:szCs w:val="24"/>
        </w:rPr>
      </w:pPr>
    </w:p>
    <w:p w14:paraId="0FCA0A87" w14:textId="6DB5AA79" w:rsidR="00971BB4" w:rsidRPr="00971BB4" w:rsidRDefault="00971BB4" w:rsidP="00245CEA">
      <w:pPr>
        <w:rPr>
          <w:rFonts w:ascii="ＭＳ 明朝" w:hAnsi="ＭＳ 明朝"/>
          <w:color w:val="000000" w:themeColor="text1"/>
          <w:szCs w:val="24"/>
        </w:rPr>
      </w:pPr>
      <w:r w:rsidRPr="00971BB4">
        <w:rPr>
          <w:rFonts w:ascii="ＭＳ 明朝" w:hAnsi="ＭＳ 明朝" w:hint="eastAsia"/>
          <w:color w:val="000000" w:themeColor="text1"/>
          <w:szCs w:val="24"/>
        </w:rPr>
        <w:t>(2)</w:t>
      </w:r>
      <w:r>
        <w:rPr>
          <w:rFonts w:ascii="ＭＳ 明朝" w:hAnsi="ＭＳ 明朝" w:hint="eastAsia"/>
          <w:color w:val="000000" w:themeColor="text1"/>
          <w:szCs w:val="24"/>
        </w:rPr>
        <w:t xml:space="preserve">　</w:t>
      </w:r>
      <w:r w:rsidRPr="00971BB4">
        <w:rPr>
          <w:rFonts w:ascii="ＭＳ 明朝" w:hAnsi="ＭＳ 明朝" w:hint="eastAsia"/>
          <w:color w:val="000000" w:themeColor="text1"/>
          <w:szCs w:val="24"/>
        </w:rPr>
        <w:t>提出媒体及び提出部数</w:t>
      </w:r>
    </w:p>
    <w:p w14:paraId="55029F6E" w14:textId="4A630F7F" w:rsidR="00971BB4" w:rsidRPr="0037371E" w:rsidRDefault="00971BB4" w:rsidP="00971BB4">
      <w:pPr>
        <w:rPr>
          <w:rFonts w:ascii="ＭＳ 明朝" w:hAnsi="ＭＳ 明朝"/>
          <w:color w:val="000000" w:themeColor="text1"/>
          <w:szCs w:val="24"/>
        </w:rPr>
      </w:pPr>
      <w:r w:rsidRPr="00971BB4">
        <w:rPr>
          <w:rFonts w:ascii="ＭＳ 明朝" w:hAnsi="ＭＳ 明朝" w:hint="eastAsia"/>
          <w:color w:val="000000" w:themeColor="text1"/>
          <w:szCs w:val="24"/>
        </w:rPr>
        <w:t xml:space="preserve">　　</w:t>
      </w:r>
      <w:ins w:id="19" w:author="作成者">
        <w:r w:rsidR="00073034">
          <w:rPr>
            <w:rFonts w:ascii="ＭＳ 明朝" w:hAnsi="ＭＳ 明朝" w:hint="eastAsia"/>
            <w:color w:val="000000" w:themeColor="text1"/>
            <w:szCs w:val="24"/>
          </w:rPr>
          <w:t xml:space="preserve"> </w:t>
        </w:r>
      </w:ins>
      <w:r w:rsidRPr="006748BB">
        <w:rPr>
          <w:rFonts w:ascii="ＭＳ 明朝" w:hAnsi="ＭＳ 明朝" w:hint="eastAsia"/>
          <w:color w:val="000000" w:themeColor="text1"/>
          <w:szCs w:val="24"/>
        </w:rPr>
        <w:t>正本</w:t>
      </w:r>
      <w:r w:rsidRPr="0037371E">
        <w:rPr>
          <w:rFonts w:ascii="ＭＳ 明朝" w:hAnsi="ＭＳ 明朝" w:hint="eastAsia"/>
          <w:color w:val="000000" w:themeColor="text1"/>
          <w:szCs w:val="24"/>
        </w:rPr>
        <w:t>及び副本各</w:t>
      </w:r>
      <w:r w:rsidR="007536FA">
        <w:rPr>
          <w:rFonts w:ascii="ＭＳ 明朝" w:hAnsi="ＭＳ 明朝" w:hint="eastAsia"/>
          <w:color w:val="000000" w:themeColor="text1"/>
          <w:szCs w:val="24"/>
        </w:rPr>
        <w:t>1</w:t>
      </w:r>
      <w:r w:rsidRPr="0037371E">
        <w:rPr>
          <w:rFonts w:ascii="ＭＳ 明朝" w:hAnsi="ＭＳ 明朝" w:hint="eastAsia"/>
          <w:color w:val="000000" w:themeColor="text1"/>
          <w:szCs w:val="24"/>
        </w:rPr>
        <w:t>部を紙媒体で提出すること。</w:t>
      </w:r>
    </w:p>
    <w:p w14:paraId="29FC0B8D" w14:textId="7F95C0DC" w:rsidR="00971BB4" w:rsidRDefault="00971BB4" w:rsidP="00971BB4">
      <w:pPr>
        <w:rPr>
          <w:rFonts w:ascii="ＭＳ 明朝" w:hAnsi="ＭＳ 明朝"/>
          <w:color w:val="000000" w:themeColor="text1"/>
          <w:szCs w:val="24"/>
        </w:rPr>
      </w:pPr>
      <w:r w:rsidRPr="0037371E">
        <w:rPr>
          <w:rFonts w:ascii="ＭＳ 明朝" w:hAnsi="ＭＳ 明朝" w:hint="eastAsia"/>
          <w:color w:val="000000" w:themeColor="text1"/>
          <w:szCs w:val="24"/>
        </w:rPr>
        <w:t xml:space="preserve">　　</w:t>
      </w:r>
      <w:ins w:id="20" w:author="作成者">
        <w:r w:rsidR="00073034">
          <w:rPr>
            <w:rFonts w:ascii="ＭＳ 明朝" w:hAnsi="ＭＳ 明朝" w:hint="eastAsia"/>
            <w:color w:val="000000" w:themeColor="text1"/>
            <w:szCs w:val="24"/>
          </w:rPr>
          <w:t xml:space="preserve"> </w:t>
        </w:r>
      </w:ins>
      <w:r w:rsidRPr="0037371E">
        <w:rPr>
          <w:rFonts w:ascii="ＭＳ 明朝" w:hAnsi="ＭＳ 明朝" w:hint="eastAsia"/>
          <w:color w:val="000000" w:themeColor="text1"/>
          <w:szCs w:val="24"/>
        </w:rPr>
        <w:t>また、</w:t>
      </w:r>
      <w:r w:rsidRPr="00971BB4">
        <w:rPr>
          <w:rFonts w:ascii="ＭＳ 明朝" w:hAnsi="ＭＳ 明朝" w:hint="eastAsia"/>
          <w:color w:val="000000" w:themeColor="text1"/>
          <w:szCs w:val="24"/>
        </w:rPr>
        <w:t>提出書類の電子データをＣＤ－Ｒに格納し、一式を提出すること。電子デ</w:t>
      </w:r>
    </w:p>
    <w:p w14:paraId="5EDE0B13" w14:textId="07462B69" w:rsidR="00903B7C" w:rsidRDefault="00971BB4" w:rsidP="00971BB4">
      <w:pPr>
        <w:ind w:firstLineChars="200" w:firstLine="472"/>
        <w:rPr>
          <w:rFonts w:ascii="ＭＳ 明朝" w:hAnsi="ＭＳ 明朝"/>
          <w:color w:val="000000" w:themeColor="text1"/>
          <w:szCs w:val="24"/>
        </w:rPr>
      </w:pPr>
      <w:r w:rsidRPr="00971BB4">
        <w:rPr>
          <w:rFonts w:ascii="ＭＳ 明朝" w:hAnsi="ＭＳ 明朝" w:hint="eastAsia"/>
          <w:color w:val="000000" w:themeColor="text1"/>
          <w:szCs w:val="24"/>
        </w:rPr>
        <w:lastRenderedPageBreak/>
        <w:t>ータは、Adobe Readerで読み取り可能であること。</w:t>
      </w:r>
    </w:p>
    <w:p w14:paraId="427F1D66" w14:textId="77777777" w:rsidR="001846DE" w:rsidRDefault="001846DE" w:rsidP="00903B7C">
      <w:pPr>
        <w:rPr>
          <w:rFonts w:ascii="ＭＳ 明朝" w:hAnsi="ＭＳ 明朝"/>
          <w:color w:val="000000" w:themeColor="text1"/>
          <w:szCs w:val="24"/>
        </w:rPr>
      </w:pPr>
    </w:p>
    <w:p w14:paraId="6453CFCB" w14:textId="6BE7E658" w:rsidR="00265188" w:rsidRPr="00276A5C" w:rsidRDefault="00265188" w:rsidP="00265188">
      <w:pPr>
        <w:pStyle w:val="af0"/>
        <w:outlineLvl w:val="0"/>
      </w:pPr>
      <w:r>
        <w:rPr>
          <w:rFonts w:hint="eastAsia"/>
        </w:rPr>
        <w:t>12　検査</w:t>
      </w:r>
      <w:r w:rsidRPr="00276A5C">
        <w:t xml:space="preserve"> </w:t>
      </w:r>
    </w:p>
    <w:p w14:paraId="71F338D7" w14:textId="3791D20D" w:rsidR="00FA2FB2" w:rsidRPr="00FA2FB2" w:rsidRDefault="007F4417" w:rsidP="00FA2FB2">
      <w:pPr>
        <w:rPr>
          <w:rFonts w:ascii="ＭＳ 明朝" w:hAnsi="ＭＳ 明朝"/>
          <w:color w:val="000000" w:themeColor="text1"/>
          <w:szCs w:val="24"/>
        </w:rPr>
      </w:pPr>
      <w:r>
        <w:rPr>
          <w:rFonts w:ascii="ＭＳ 明朝" w:hAnsi="ＭＳ 明朝" w:hint="eastAsia"/>
          <w:color w:val="000000" w:themeColor="text1"/>
          <w:szCs w:val="24"/>
        </w:rPr>
        <w:t xml:space="preserve">　</w:t>
      </w:r>
      <w:r w:rsidR="00FA2FB2">
        <w:rPr>
          <w:rFonts w:ascii="ＭＳ 明朝" w:hAnsi="ＭＳ 明朝" w:hint="eastAsia"/>
          <w:color w:val="000000" w:themeColor="text1"/>
          <w:szCs w:val="24"/>
        </w:rPr>
        <w:t xml:space="preserve">　</w:t>
      </w:r>
      <w:r w:rsidR="0084268F">
        <w:rPr>
          <w:rFonts w:ascii="ＭＳ 明朝" w:hAnsi="ＭＳ 明朝" w:hint="eastAsia"/>
          <w:color w:val="000000" w:themeColor="text1"/>
          <w:szCs w:val="24"/>
        </w:rPr>
        <w:t>発注者</w:t>
      </w:r>
      <w:r w:rsidR="00FA2FB2" w:rsidRPr="00FA2FB2">
        <w:rPr>
          <w:rFonts w:ascii="ＭＳ 明朝" w:hAnsi="ＭＳ 明朝" w:hint="eastAsia"/>
          <w:color w:val="000000" w:themeColor="text1"/>
          <w:szCs w:val="24"/>
        </w:rPr>
        <w:t>は、</w:t>
      </w:r>
      <w:r w:rsidR="0084268F">
        <w:rPr>
          <w:rFonts w:ascii="ＭＳ 明朝" w:hAnsi="ＭＳ 明朝" w:hint="eastAsia"/>
          <w:color w:val="000000" w:themeColor="text1"/>
          <w:szCs w:val="24"/>
        </w:rPr>
        <w:t>受注者</w:t>
      </w:r>
      <w:r w:rsidR="00FA2FB2" w:rsidRPr="00FA2FB2">
        <w:rPr>
          <w:rFonts w:ascii="ＭＳ 明朝" w:hAnsi="ＭＳ 明朝" w:hint="eastAsia"/>
          <w:color w:val="000000" w:themeColor="text1"/>
          <w:szCs w:val="24"/>
        </w:rPr>
        <w:t>から提示された書類を確認し、承認するものとする。</w:t>
      </w:r>
    </w:p>
    <w:p w14:paraId="20B75ED6" w14:textId="77777777" w:rsidR="00786FBF" w:rsidRDefault="0084268F" w:rsidP="00786FBF">
      <w:pPr>
        <w:ind w:firstLineChars="200" w:firstLine="472"/>
        <w:rPr>
          <w:rFonts w:ascii="ＭＳ 明朝" w:hAnsi="ＭＳ 明朝"/>
          <w:color w:val="000000" w:themeColor="text1"/>
          <w:szCs w:val="24"/>
        </w:rPr>
      </w:pPr>
      <w:r>
        <w:rPr>
          <w:rFonts w:ascii="ＭＳ 明朝" w:hAnsi="ＭＳ 明朝" w:hint="eastAsia"/>
          <w:color w:val="000000" w:themeColor="text1"/>
          <w:szCs w:val="24"/>
        </w:rPr>
        <w:t>受注者</w:t>
      </w:r>
      <w:r w:rsidR="00FA2FB2" w:rsidRPr="00FA2FB2">
        <w:rPr>
          <w:rFonts w:ascii="ＭＳ 明朝" w:hAnsi="ＭＳ 明朝" w:hint="eastAsia"/>
          <w:color w:val="000000" w:themeColor="text1"/>
          <w:szCs w:val="24"/>
        </w:rPr>
        <w:t>は、各工程（要件定義・概要設計・総合テスト・ユーザ検証・本番稼動）完</w:t>
      </w:r>
      <w:r w:rsidR="00786FBF">
        <w:rPr>
          <w:rFonts w:ascii="ＭＳ 明朝" w:hAnsi="ＭＳ 明朝" w:hint="eastAsia"/>
          <w:color w:val="000000" w:themeColor="text1"/>
          <w:szCs w:val="24"/>
        </w:rPr>
        <w:t xml:space="preserve">　</w:t>
      </w:r>
    </w:p>
    <w:p w14:paraId="6AF735A4" w14:textId="4BCD5EB7" w:rsidR="00BF31EB" w:rsidRDefault="00FA2FB2" w:rsidP="00786FBF">
      <w:pPr>
        <w:ind w:firstLineChars="200" w:firstLine="472"/>
        <w:rPr>
          <w:rFonts w:ascii="ＭＳ 明朝" w:hAnsi="ＭＳ 明朝"/>
          <w:color w:val="000000" w:themeColor="text1"/>
          <w:szCs w:val="24"/>
        </w:rPr>
      </w:pPr>
      <w:r w:rsidRPr="00FA2FB2">
        <w:rPr>
          <w:rFonts w:ascii="ＭＳ 明朝" w:hAnsi="ＭＳ 明朝" w:hint="eastAsia"/>
          <w:color w:val="000000" w:themeColor="text1"/>
          <w:szCs w:val="24"/>
        </w:rPr>
        <w:t>了時に書面により通知し、</w:t>
      </w:r>
      <w:r w:rsidR="0084268F">
        <w:rPr>
          <w:rFonts w:ascii="ＭＳ 明朝" w:hAnsi="ＭＳ 明朝" w:hint="eastAsia"/>
          <w:color w:val="000000" w:themeColor="text1"/>
          <w:szCs w:val="24"/>
        </w:rPr>
        <w:t>発注者</w:t>
      </w:r>
      <w:r w:rsidRPr="00FA2FB2">
        <w:rPr>
          <w:rFonts w:ascii="ＭＳ 明朝" w:hAnsi="ＭＳ 明朝" w:hint="eastAsia"/>
          <w:color w:val="000000" w:themeColor="text1"/>
          <w:szCs w:val="24"/>
        </w:rPr>
        <w:t>の承認を得ること。</w:t>
      </w:r>
    </w:p>
    <w:p w14:paraId="2C6B0B9C" w14:textId="77777777" w:rsidR="00FA2FB2" w:rsidRDefault="00FA2FB2" w:rsidP="00FA2FB2">
      <w:pPr>
        <w:rPr>
          <w:rFonts w:ascii="ＭＳ 明朝" w:hAnsi="ＭＳ 明朝"/>
          <w:color w:val="000000" w:themeColor="text1"/>
          <w:szCs w:val="24"/>
        </w:rPr>
      </w:pPr>
    </w:p>
    <w:p w14:paraId="49048166" w14:textId="68076DED" w:rsidR="0066636F" w:rsidRPr="00276A5C" w:rsidRDefault="00D704FE" w:rsidP="00276A5C">
      <w:pPr>
        <w:pStyle w:val="af0"/>
        <w:outlineLvl w:val="0"/>
      </w:pPr>
      <w:bookmarkStart w:id="21" w:name="_Toc138187331"/>
      <w:bookmarkStart w:id="22" w:name="_Toc145490610"/>
      <w:r>
        <w:rPr>
          <w:rFonts w:hint="eastAsia"/>
        </w:rPr>
        <w:t>1</w:t>
      </w:r>
      <w:r w:rsidR="005760EB">
        <w:rPr>
          <w:rFonts w:hint="eastAsia"/>
        </w:rPr>
        <w:t>3</w:t>
      </w:r>
      <w:r w:rsidR="0066636F" w:rsidRPr="00276A5C">
        <w:rPr>
          <w:rFonts w:hint="eastAsia"/>
        </w:rPr>
        <w:t xml:space="preserve">　</w:t>
      </w:r>
      <w:bookmarkEnd w:id="21"/>
      <w:r w:rsidR="00FA2FB2" w:rsidRPr="00FA2FB2">
        <w:rPr>
          <w:rFonts w:hint="eastAsia"/>
        </w:rPr>
        <w:t>契約不適合責任</w:t>
      </w:r>
      <w:bookmarkEnd w:id="22"/>
    </w:p>
    <w:p w14:paraId="684EF49C" w14:textId="053CE1F5" w:rsidR="00FA2FB2" w:rsidRPr="00FA2FB2" w:rsidRDefault="00FA2FB2" w:rsidP="00FA2FB2">
      <w:pPr>
        <w:ind w:leftChars="50" w:left="472" w:hangingChars="150" w:hanging="354"/>
        <w:rPr>
          <w:rFonts w:ascii="ＭＳ 明朝" w:hAnsi="ＭＳ 明朝"/>
          <w:szCs w:val="24"/>
        </w:rPr>
      </w:pPr>
      <w:r>
        <w:rPr>
          <w:rFonts w:ascii="ＭＳ 明朝" w:hAnsi="ＭＳ 明朝" w:hint="eastAsia"/>
          <w:szCs w:val="24"/>
        </w:rPr>
        <w:t xml:space="preserve">(1)　</w:t>
      </w:r>
      <w:r w:rsidR="0084268F">
        <w:rPr>
          <w:rFonts w:ascii="ＭＳ 明朝" w:hAnsi="ＭＳ 明朝" w:hint="eastAsia"/>
          <w:szCs w:val="24"/>
        </w:rPr>
        <w:t>発注者</w:t>
      </w:r>
      <w:r w:rsidRPr="00FA2FB2">
        <w:rPr>
          <w:rFonts w:ascii="ＭＳ 明朝" w:hAnsi="ＭＳ 明朝" w:hint="eastAsia"/>
          <w:szCs w:val="24"/>
        </w:rPr>
        <w:t>による成果物の検査完了後、契約</w:t>
      </w:r>
      <w:r w:rsidR="00DA2662">
        <w:rPr>
          <w:rFonts w:ascii="ＭＳ 明朝" w:hAnsi="ＭＳ 明朝" w:hint="eastAsia"/>
          <w:szCs w:val="24"/>
        </w:rPr>
        <w:t>の内容に適合しない（以下「契約不適合」という。）場合には、</w:t>
      </w:r>
      <w:r w:rsidR="0084268F">
        <w:rPr>
          <w:rFonts w:ascii="ＭＳ 明朝" w:hAnsi="ＭＳ 明朝" w:hint="eastAsia"/>
          <w:szCs w:val="24"/>
        </w:rPr>
        <w:t>受注者</w:t>
      </w:r>
      <w:r w:rsidRPr="00FA2FB2">
        <w:rPr>
          <w:rFonts w:ascii="ＭＳ 明朝" w:hAnsi="ＭＳ 明朝" w:hint="eastAsia"/>
          <w:szCs w:val="24"/>
        </w:rPr>
        <w:t>は調査を行い、その結果、当該契約不適合が</w:t>
      </w:r>
      <w:r w:rsidR="0084268F">
        <w:rPr>
          <w:rFonts w:ascii="ＭＳ 明朝" w:hAnsi="ＭＳ 明朝" w:hint="eastAsia"/>
          <w:szCs w:val="24"/>
        </w:rPr>
        <w:t>受注者</w:t>
      </w:r>
      <w:r w:rsidR="00DA2662">
        <w:rPr>
          <w:rFonts w:ascii="ＭＳ 明朝" w:hAnsi="ＭＳ 明朝" w:hint="eastAsia"/>
          <w:szCs w:val="24"/>
        </w:rPr>
        <w:t>の責に帰すべきものであると判断された場合には、</w:t>
      </w:r>
      <w:r w:rsidR="0084268F">
        <w:rPr>
          <w:rFonts w:ascii="ＭＳ 明朝" w:hAnsi="ＭＳ 明朝" w:hint="eastAsia"/>
          <w:szCs w:val="24"/>
        </w:rPr>
        <w:t>発注者</w:t>
      </w:r>
      <w:r w:rsidRPr="00FA2FB2">
        <w:rPr>
          <w:rFonts w:ascii="ＭＳ 明朝" w:hAnsi="ＭＳ 明朝" w:hint="eastAsia"/>
          <w:szCs w:val="24"/>
        </w:rPr>
        <w:t>は当該成果物の修正等の履行の追完（以下「追完」という。）を請求することができ、</w:t>
      </w:r>
      <w:r w:rsidR="0084268F">
        <w:rPr>
          <w:rFonts w:ascii="ＭＳ 明朝" w:hAnsi="ＭＳ 明朝" w:hint="eastAsia"/>
          <w:szCs w:val="24"/>
        </w:rPr>
        <w:t>受注者</w:t>
      </w:r>
      <w:r w:rsidRPr="00FA2FB2">
        <w:rPr>
          <w:rFonts w:ascii="ＭＳ 明朝" w:hAnsi="ＭＳ 明朝" w:hint="eastAsia"/>
          <w:szCs w:val="24"/>
        </w:rPr>
        <w:t>の責任において当該成果物の追完を行うものとする。</w:t>
      </w:r>
    </w:p>
    <w:p w14:paraId="380B05ED" w14:textId="40F49D21" w:rsidR="00FA2FB2" w:rsidRPr="00FA2FB2" w:rsidRDefault="00FE7D37" w:rsidP="00FA2FB2">
      <w:pPr>
        <w:ind w:left="472" w:hangingChars="200" w:hanging="472"/>
        <w:rPr>
          <w:rFonts w:ascii="ＭＳ 明朝" w:hAnsi="ＭＳ 明朝"/>
          <w:szCs w:val="24"/>
        </w:rPr>
      </w:pPr>
      <w:r>
        <w:rPr>
          <w:rFonts w:ascii="ＭＳ 明朝" w:hAnsi="ＭＳ 明朝" w:hint="eastAsia"/>
          <w:szCs w:val="24"/>
        </w:rPr>
        <w:t xml:space="preserve">　　　</w:t>
      </w:r>
      <w:r w:rsidR="0084268F">
        <w:rPr>
          <w:rFonts w:ascii="ＭＳ 明朝" w:hAnsi="ＭＳ 明朝" w:hint="eastAsia"/>
          <w:szCs w:val="24"/>
        </w:rPr>
        <w:t>受注者</w:t>
      </w:r>
      <w:r w:rsidR="00FA2FB2" w:rsidRPr="00FA2FB2">
        <w:rPr>
          <w:rFonts w:ascii="ＭＳ 明朝" w:hAnsi="ＭＳ 明朝" w:hint="eastAsia"/>
          <w:szCs w:val="24"/>
        </w:rPr>
        <w:t>の契約不適合責任は、当該契約不適合の修正又は合理的な範囲内で当該不適合の修正を繰り返し実施するものとする。</w:t>
      </w:r>
    </w:p>
    <w:p w14:paraId="19EF153D" w14:textId="7844E0CE" w:rsidR="00FA2FB2" w:rsidRPr="00FA2FB2" w:rsidRDefault="00FA2FB2" w:rsidP="00FA2FB2">
      <w:pPr>
        <w:ind w:leftChars="50" w:left="472" w:hangingChars="150" w:hanging="354"/>
        <w:rPr>
          <w:rFonts w:ascii="ＭＳ 明朝" w:hAnsi="ＭＳ 明朝"/>
          <w:szCs w:val="24"/>
        </w:rPr>
      </w:pPr>
      <w:r>
        <w:rPr>
          <w:rFonts w:ascii="ＭＳ 明朝" w:hAnsi="ＭＳ 明朝" w:hint="eastAsia"/>
          <w:szCs w:val="24"/>
        </w:rPr>
        <w:t xml:space="preserve">(2)　</w:t>
      </w:r>
      <w:r w:rsidRPr="00FA2FB2">
        <w:rPr>
          <w:rFonts w:ascii="ＭＳ 明朝" w:hAnsi="ＭＳ 明朝" w:hint="eastAsia"/>
          <w:szCs w:val="24"/>
        </w:rPr>
        <w:t>前項に関わらず、契約不適合が軽微である場合でも、成果物の修正に過分の費用を要する場合の対応は、</w:t>
      </w:r>
      <w:r w:rsidR="0084268F">
        <w:rPr>
          <w:rFonts w:ascii="ＭＳ 明朝" w:hAnsi="ＭＳ 明朝" w:hint="eastAsia"/>
          <w:szCs w:val="24"/>
        </w:rPr>
        <w:t>発注者</w:t>
      </w:r>
      <w:r w:rsidR="00C52FBA">
        <w:rPr>
          <w:rFonts w:ascii="ＭＳ 明朝" w:hAnsi="ＭＳ 明朝" w:hint="eastAsia"/>
          <w:szCs w:val="24"/>
        </w:rPr>
        <w:t>と</w:t>
      </w:r>
      <w:r w:rsidR="0084268F">
        <w:rPr>
          <w:rFonts w:ascii="ＭＳ 明朝" w:hAnsi="ＭＳ 明朝" w:hint="eastAsia"/>
          <w:szCs w:val="24"/>
        </w:rPr>
        <w:t>受注者</w:t>
      </w:r>
      <w:r w:rsidR="00C52FBA">
        <w:rPr>
          <w:rFonts w:ascii="ＭＳ 明朝" w:hAnsi="ＭＳ 明朝" w:hint="eastAsia"/>
          <w:szCs w:val="24"/>
        </w:rPr>
        <w:t>とが</w:t>
      </w:r>
      <w:r w:rsidRPr="00FA2FB2">
        <w:rPr>
          <w:rFonts w:ascii="ＭＳ 明朝" w:hAnsi="ＭＳ 明朝" w:hint="eastAsia"/>
          <w:szCs w:val="24"/>
        </w:rPr>
        <w:t>協議の上、修正責任の有無を決定するものとする。</w:t>
      </w:r>
    </w:p>
    <w:p w14:paraId="040E8B39" w14:textId="3DD6B244" w:rsidR="00FA2FB2" w:rsidRPr="00FA2FB2" w:rsidRDefault="00FA2FB2" w:rsidP="00FA2FB2">
      <w:pPr>
        <w:ind w:leftChars="50" w:left="472" w:hangingChars="150" w:hanging="354"/>
        <w:rPr>
          <w:rFonts w:ascii="ＭＳ 明朝" w:hAnsi="ＭＳ 明朝"/>
          <w:szCs w:val="24"/>
        </w:rPr>
      </w:pPr>
      <w:r w:rsidRPr="00FA2FB2">
        <w:rPr>
          <w:rFonts w:ascii="ＭＳ 明朝" w:hAnsi="ＭＳ 明朝" w:hint="eastAsia"/>
          <w:szCs w:val="24"/>
        </w:rPr>
        <w:t>(3)</w:t>
      </w:r>
      <w:r>
        <w:rPr>
          <w:rFonts w:ascii="ＭＳ 明朝" w:hAnsi="ＭＳ 明朝" w:hint="eastAsia"/>
          <w:szCs w:val="24"/>
        </w:rPr>
        <w:t xml:space="preserve">　</w:t>
      </w:r>
      <w:r w:rsidR="0084268F">
        <w:rPr>
          <w:rFonts w:ascii="ＭＳ 明朝" w:hAnsi="ＭＳ 明朝" w:hint="eastAsia"/>
          <w:szCs w:val="24"/>
        </w:rPr>
        <w:t>発注者</w:t>
      </w:r>
      <w:r w:rsidR="00FE7D37">
        <w:rPr>
          <w:rFonts w:ascii="ＭＳ 明朝" w:hAnsi="ＭＳ 明朝" w:hint="eastAsia"/>
          <w:szCs w:val="24"/>
        </w:rPr>
        <w:t>は、当該契約不適合（</w:t>
      </w:r>
      <w:r w:rsidR="0084268F">
        <w:rPr>
          <w:rFonts w:ascii="ＭＳ 明朝" w:hAnsi="ＭＳ 明朝" w:hint="eastAsia"/>
          <w:szCs w:val="24"/>
        </w:rPr>
        <w:t>受注者</w:t>
      </w:r>
      <w:r w:rsidRPr="00FA2FB2">
        <w:rPr>
          <w:rFonts w:ascii="ＭＳ 明朝" w:hAnsi="ＭＳ 明朝" w:hint="eastAsia"/>
          <w:szCs w:val="24"/>
        </w:rPr>
        <w:t>の責めに帰す</w:t>
      </w:r>
      <w:r w:rsidR="00FE7D37">
        <w:rPr>
          <w:rFonts w:ascii="ＭＳ 明朝" w:hAnsi="ＭＳ 明朝" w:hint="eastAsia"/>
          <w:szCs w:val="24"/>
        </w:rPr>
        <w:t>べき事由により生じたものに限る。）により損害を被った場合、</w:t>
      </w:r>
      <w:r w:rsidR="0084268F">
        <w:rPr>
          <w:rFonts w:ascii="ＭＳ 明朝" w:hAnsi="ＭＳ 明朝" w:hint="eastAsia"/>
          <w:szCs w:val="24"/>
        </w:rPr>
        <w:t>受注者</w:t>
      </w:r>
      <w:r w:rsidRPr="00FA2FB2">
        <w:rPr>
          <w:rFonts w:ascii="ＭＳ 明朝" w:hAnsi="ＭＳ 明朝" w:hint="eastAsia"/>
          <w:szCs w:val="24"/>
        </w:rPr>
        <w:t>に対して損害賠償を請求することができる。</w:t>
      </w:r>
    </w:p>
    <w:p w14:paraId="3CFFB6D0" w14:textId="1096550D" w:rsidR="00FA2FB2" w:rsidRPr="00FA2FB2" w:rsidRDefault="00FA2FB2" w:rsidP="00FA2FB2">
      <w:pPr>
        <w:ind w:leftChars="50" w:left="472" w:hangingChars="150" w:hanging="354"/>
        <w:rPr>
          <w:rFonts w:ascii="ＭＳ 明朝" w:hAnsi="ＭＳ 明朝"/>
          <w:szCs w:val="24"/>
        </w:rPr>
      </w:pPr>
      <w:r>
        <w:rPr>
          <w:rFonts w:ascii="ＭＳ 明朝" w:hAnsi="ＭＳ 明朝" w:hint="eastAsia"/>
          <w:szCs w:val="24"/>
        </w:rPr>
        <w:t xml:space="preserve">(4)　</w:t>
      </w:r>
      <w:r w:rsidR="00FE7D37">
        <w:rPr>
          <w:rFonts w:ascii="ＭＳ 明朝" w:hAnsi="ＭＳ 明朝" w:hint="eastAsia"/>
          <w:szCs w:val="24"/>
        </w:rPr>
        <w:t>本条に基づき</w:t>
      </w:r>
      <w:r w:rsidR="0084268F">
        <w:rPr>
          <w:rFonts w:ascii="ＭＳ 明朝" w:hAnsi="ＭＳ 明朝" w:hint="eastAsia"/>
          <w:szCs w:val="24"/>
        </w:rPr>
        <w:t>受注者</w:t>
      </w:r>
      <w:r w:rsidRPr="00FA2FB2">
        <w:rPr>
          <w:rFonts w:ascii="ＭＳ 明朝" w:hAnsi="ＭＳ 明朝" w:hint="eastAsia"/>
          <w:szCs w:val="24"/>
        </w:rPr>
        <w:t>が責任を負う期間は、契約不適合を</w:t>
      </w:r>
      <w:r w:rsidR="00FE7D37">
        <w:rPr>
          <w:rFonts w:ascii="ＭＳ 明朝" w:hAnsi="ＭＳ 明朝" w:hint="eastAsia"/>
          <w:szCs w:val="24"/>
        </w:rPr>
        <w:t>知った日から１年間とする。ただし、</w:t>
      </w:r>
      <w:r w:rsidR="0084268F">
        <w:rPr>
          <w:rFonts w:ascii="ＭＳ 明朝" w:hAnsi="ＭＳ 明朝" w:hint="eastAsia"/>
          <w:szCs w:val="24"/>
        </w:rPr>
        <w:t>受注者</w:t>
      </w:r>
      <w:r w:rsidRPr="00FA2FB2">
        <w:rPr>
          <w:rFonts w:ascii="ＭＳ 明朝" w:hAnsi="ＭＳ 明朝" w:hint="eastAsia"/>
          <w:szCs w:val="24"/>
        </w:rPr>
        <w:t>が当該契約不適合を知り</w:t>
      </w:r>
      <w:r w:rsidR="00FE7D37">
        <w:rPr>
          <w:rFonts w:ascii="ＭＳ 明朝" w:hAnsi="ＭＳ 明朝" w:hint="eastAsia"/>
          <w:szCs w:val="24"/>
        </w:rPr>
        <w:t>若しくは重過失により知らなかった場合、又は当該契約不適合が</w:t>
      </w:r>
      <w:r w:rsidR="0084268F">
        <w:rPr>
          <w:rFonts w:ascii="ＭＳ 明朝" w:hAnsi="ＭＳ 明朝" w:hint="eastAsia"/>
          <w:szCs w:val="24"/>
        </w:rPr>
        <w:t>受注者</w:t>
      </w:r>
      <w:r w:rsidRPr="00FA2FB2">
        <w:rPr>
          <w:rFonts w:ascii="ＭＳ 明朝" w:hAnsi="ＭＳ 明朝" w:hint="eastAsia"/>
          <w:szCs w:val="24"/>
        </w:rPr>
        <w:t>の故意若しくは重過失に起因する場合にはこの限りではない。</w:t>
      </w:r>
    </w:p>
    <w:p w14:paraId="391530BD" w14:textId="0B1392D9" w:rsidR="00FA2FB2" w:rsidRPr="00FA2FB2" w:rsidRDefault="00FA2FB2" w:rsidP="00FA2FB2">
      <w:pPr>
        <w:ind w:leftChars="50" w:left="472" w:hangingChars="150" w:hanging="354"/>
        <w:rPr>
          <w:rFonts w:ascii="ＭＳ 明朝" w:hAnsi="ＭＳ 明朝"/>
          <w:szCs w:val="24"/>
        </w:rPr>
      </w:pPr>
      <w:r w:rsidRPr="00FA2FB2">
        <w:rPr>
          <w:rFonts w:ascii="ＭＳ 明朝" w:hAnsi="ＭＳ 明朝" w:hint="eastAsia"/>
          <w:szCs w:val="24"/>
        </w:rPr>
        <w:t>(5)</w:t>
      </w:r>
      <w:r>
        <w:rPr>
          <w:rFonts w:ascii="ＭＳ 明朝" w:hAnsi="ＭＳ 明朝" w:hint="eastAsia"/>
          <w:szCs w:val="24"/>
        </w:rPr>
        <w:t xml:space="preserve">　</w:t>
      </w:r>
      <w:r w:rsidR="00FE7D37">
        <w:rPr>
          <w:rFonts w:ascii="ＭＳ 明朝" w:hAnsi="ＭＳ 明朝" w:hint="eastAsia"/>
          <w:szCs w:val="24"/>
        </w:rPr>
        <w:t>第１項の規定は、契約不適合が</w:t>
      </w:r>
      <w:r w:rsidR="0084268F">
        <w:rPr>
          <w:rFonts w:ascii="ＭＳ 明朝" w:hAnsi="ＭＳ 明朝" w:hint="eastAsia"/>
          <w:szCs w:val="24"/>
        </w:rPr>
        <w:t>発注者</w:t>
      </w:r>
      <w:r w:rsidR="00FE7D37">
        <w:rPr>
          <w:rFonts w:ascii="ＭＳ 明朝" w:hAnsi="ＭＳ 明朝" w:hint="eastAsia"/>
          <w:szCs w:val="24"/>
        </w:rPr>
        <w:t>の提供した資料等又は</w:t>
      </w:r>
      <w:r w:rsidR="0084268F">
        <w:rPr>
          <w:rFonts w:ascii="ＭＳ 明朝" w:hAnsi="ＭＳ 明朝" w:hint="eastAsia"/>
          <w:szCs w:val="24"/>
        </w:rPr>
        <w:t>発注者</w:t>
      </w:r>
      <w:r w:rsidRPr="00FA2FB2">
        <w:rPr>
          <w:rFonts w:ascii="ＭＳ 明朝" w:hAnsi="ＭＳ 明朝" w:hint="eastAsia"/>
          <w:szCs w:val="24"/>
        </w:rPr>
        <w:t>の与えた指示等、</w:t>
      </w:r>
      <w:r w:rsidR="0084268F">
        <w:rPr>
          <w:rFonts w:ascii="ＭＳ 明朝" w:hAnsi="ＭＳ 明朝" w:hint="eastAsia"/>
          <w:szCs w:val="24"/>
        </w:rPr>
        <w:t>受注者</w:t>
      </w:r>
      <w:r w:rsidRPr="00FA2FB2">
        <w:rPr>
          <w:rFonts w:ascii="ＭＳ 明朝" w:hAnsi="ＭＳ 明朝" w:hint="eastAsia"/>
          <w:szCs w:val="24"/>
        </w:rPr>
        <w:t>の責に帰さない事由によって生じた場合には適用されないものとする。</w:t>
      </w:r>
    </w:p>
    <w:p w14:paraId="621C4E61" w14:textId="445F5DF9" w:rsidR="00265188" w:rsidRDefault="00FE7D37" w:rsidP="00265188">
      <w:pPr>
        <w:ind w:left="472" w:hangingChars="200" w:hanging="472"/>
        <w:rPr>
          <w:rFonts w:ascii="ＭＳ 明朝" w:hAnsi="ＭＳ 明朝"/>
          <w:szCs w:val="24"/>
        </w:rPr>
      </w:pPr>
      <w:r>
        <w:rPr>
          <w:rFonts w:ascii="ＭＳ 明朝" w:hAnsi="ＭＳ 明朝" w:hint="eastAsia"/>
          <w:szCs w:val="24"/>
        </w:rPr>
        <w:t xml:space="preserve">　　　ただし、</w:t>
      </w:r>
      <w:r w:rsidR="0084268F">
        <w:rPr>
          <w:rFonts w:ascii="ＭＳ 明朝" w:hAnsi="ＭＳ 明朝" w:hint="eastAsia"/>
          <w:szCs w:val="24"/>
        </w:rPr>
        <w:t>受注者</w:t>
      </w:r>
      <w:r w:rsidR="00FA2FB2" w:rsidRPr="00FA2FB2">
        <w:rPr>
          <w:rFonts w:ascii="ＭＳ 明朝" w:hAnsi="ＭＳ 明朝" w:hint="eastAsia"/>
          <w:szCs w:val="24"/>
        </w:rPr>
        <w:t>がその資料等又は指示が不適当であることを知りながら告げなかった場合はこの限りではない。</w:t>
      </w:r>
    </w:p>
    <w:p w14:paraId="34CC116B" w14:textId="51F2457C" w:rsidR="00265188" w:rsidRPr="00265188" w:rsidRDefault="00265188" w:rsidP="00265188">
      <w:pPr>
        <w:ind w:left="472" w:hangingChars="200" w:hanging="472"/>
        <w:rPr>
          <w:rFonts w:ascii="ＭＳ 明朝" w:hAnsi="ＭＳ 明朝"/>
          <w:szCs w:val="24"/>
        </w:rPr>
      </w:pPr>
    </w:p>
    <w:p w14:paraId="2FA1D9BE" w14:textId="5F0C2A0F" w:rsidR="00265188" w:rsidRPr="00276A5C" w:rsidRDefault="00265188" w:rsidP="00265188">
      <w:pPr>
        <w:pStyle w:val="af0"/>
        <w:outlineLvl w:val="0"/>
      </w:pPr>
      <w:r>
        <w:rPr>
          <w:rFonts w:hint="eastAsia"/>
        </w:rPr>
        <w:t>14</w:t>
      </w:r>
      <w:r w:rsidRPr="00276A5C">
        <w:rPr>
          <w:rFonts w:hint="eastAsia"/>
        </w:rPr>
        <w:t xml:space="preserve">　</w:t>
      </w:r>
      <w:r>
        <w:rPr>
          <w:rFonts w:hint="eastAsia"/>
        </w:rPr>
        <w:t>開発環境</w:t>
      </w:r>
    </w:p>
    <w:p w14:paraId="2FBCAF87" w14:textId="735EF2E7" w:rsidR="00744CD6" w:rsidRPr="00744CD6" w:rsidRDefault="00744CD6" w:rsidP="00D704FE">
      <w:pPr>
        <w:ind w:firstLineChars="50" w:firstLine="118"/>
        <w:rPr>
          <w:rFonts w:ascii="ＭＳ 明朝" w:hAnsi="ＭＳ 明朝"/>
        </w:rPr>
      </w:pPr>
      <w:r w:rsidRPr="00744CD6">
        <w:rPr>
          <w:rFonts w:ascii="ＭＳ 明朝" w:hAnsi="ＭＳ 明朝" w:hint="eastAsia"/>
        </w:rPr>
        <w:t>(1)</w:t>
      </w:r>
      <w:r w:rsidR="00D704FE">
        <w:rPr>
          <w:rFonts w:ascii="ＭＳ 明朝" w:hAnsi="ＭＳ 明朝" w:hint="eastAsia"/>
        </w:rPr>
        <w:t xml:space="preserve">　</w:t>
      </w:r>
      <w:r w:rsidRPr="00744CD6">
        <w:rPr>
          <w:rFonts w:ascii="ＭＳ 明朝" w:hAnsi="ＭＳ 明朝" w:hint="eastAsia"/>
        </w:rPr>
        <w:t>開発環境</w:t>
      </w:r>
    </w:p>
    <w:p w14:paraId="74A68EDA" w14:textId="030E0122" w:rsidR="00744CD6" w:rsidRPr="006A538A" w:rsidRDefault="00744CD6" w:rsidP="00744CD6">
      <w:pPr>
        <w:rPr>
          <w:rFonts w:ascii="ＭＳ 明朝" w:hAnsi="ＭＳ 明朝"/>
        </w:rPr>
      </w:pPr>
      <w:r w:rsidRPr="00744CD6">
        <w:rPr>
          <w:rFonts w:ascii="ＭＳ 明朝" w:hAnsi="ＭＳ 明朝" w:hint="eastAsia"/>
        </w:rPr>
        <w:t xml:space="preserve">　　　</w:t>
      </w:r>
      <w:r w:rsidRPr="006748BB">
        <w:rPr>
          <w:rFonts w:ascii="ＭＳ 明朝" w:hAnsi="ＭＳ 明朝" w:hint="eastAsia"/>
        </w:rPr>
        <w:t>システム</w:t>
      </w:r>
      <w:r w:rsidRPr="006A538A">
        <w:rPr>
          <w:rFonts w:ascii="ＭＳ 明朝" w:hAnsi="ＭＳ 明朝" w:hint="eastAsia"/>
        </w:rPr>
        <w:t>の開発は、原則、</w:t>
      </w:r>
      <w:r w:rsidR="0084268F">
        <w:rPr>
          <w:rFonts w:ascii="ＭＳ 明朝" w:hAnsi="ＭＳ 明朝" w:hint="eastAsia"/>
        </w:rPr>
        <w:t>受注者</w:t>
      </w:r>
      <w:r w:rsidRPr="006A538A">
        <w:rPr>
          <w:rFonts w:ascii="ＭＳ 明朝" w:hAnsi="ＭＳ 明朝" w:hint="eastAsia"/>
        </w:rPr>
        <w:t>の施設にて実施すること。</w:t>
      </w:r>
    </w:p>
    <w:p w14:paraId="34C345F8" w14:textId="460B709B" w:rsidR="00744CD6" w:rsidRPr="00744CD6" w:rsidRDefault="00744CD6" w:rsidP="000A0CF8">
      <w:pPr>
        <w:ind w:left="472" w:hangingChars="200" w:hanging="472"/>
        <w:rPr>
          <w:rFonts w:ascii="ＭＳ 明朝" w:hAnsi="ＭＳ 明朝"/>
        </w:rPr>
      </w:pPr>
      <w:r w:rsidRPr="006A538A">
        <w:rPr>
          <w:rFonts w:ascii="ＭＳ 明朝" w:hAnsi="ＭＳ 明朝" w:hint="eastAsia"/>
        </w:rPr>
        <w:t xml:space="preserve">　　　ただし、</w:t>
      </w:r>
      <w:r w:rsidR="0084268F">
        <w:rPr>
          <w:rFonts w:ascii="ＭＳ 明朝" w:hAnsi="ＭＳ 明朝" w:hint="eastAsia"/>
        </w:rPr>
        <w:t>発注者</w:t>
      </w:r>
      <w:r w:rsidR="00966AB6" w:rsidRPr="006A538A">
        <w:rPr>
          <w:rFonts w:ascii="ＭＳ 明朝" w:hAnsi="ＭＳ 明朝" w:hint="eastAsia"/>
        </w:rPr>
        <w:t>の庁舎内に設置してあるネットワークや機器</w:t>
      </w:r>
      <w:r w:rsidRPr="006A538A">
        <w:rPr>
          <w:rFonts w:ascii="ＭＳ 明朝" w:hAnsi="ＭＳ 明朝" w:hint="eastAsia"/>
        </w:rPr>
        <w:t>への接続が必要な作業工程においては、別途協議し調整するものとする。</w:t>
      </w:r>
    </w:p>
    <w:p w14:paraId="42600FD6" w14:textId="45E4F377" w:rsidR="00744CD6" w:rsidRPr="00744CD6" w:rsidRDefault="00744CD6" w:rsidP="00D704FE">
      <w:pPr>
        <w:ind w:firstLineChars="50" w:firstLine="118"/>
        <w:rPr>
          <w:rFonts w:ascii="ＭＳ 明朝" w:hAnsi="ＭＳ 明朝"/>
        </w:rPr>
      </w:pPr>
      <w:r w:rsidRPr="00744CD6">
        <w:rPr>
          <w:rFonts w:ascii="ＭＳ 明朝" w:hAnsi="ＭＳ 明朝" w:hint="eastAsia"/>
        </w:rPr>
        <w:t>(2)</w:t>
      </w:r>
      <w:r w:rsidR="00D704FE">
        <w:rPr>
          <w:rFonts w:ascii="ＭＳ 明朝" w:hAnsi="ＭＳ 明朝" w:hint="eastAsia"/>
        </w:rPr>
        <w:t xml:space="preserve">　</w:t>
      </w:r>
      <w:r w:rsidRPr="00744CD6">
        <w:rPr>
          <w:rFonts w:ascii="ＭＳ 明朝" w:hAnsi="ＭＳ 明朝" w:hint="eastAsia"/>
        </w:rPr>
        <w:t>開発用端末等</w:t>
      </w:r>
    </w:p>
    <w:p w14:paraId="41FBD9FF" w14:textId="03633EF7" w:rsidR="00BF31EB" w:rsidRPr="00BF31EB" w:rsidRDefault="00744CD6" w:rsidP="00FE7D37">
      <w:pPr>
        <w:ind w:left="472" w:hangingChars="200" w:hanging="472"/>
        <w:rPr>
          <w:rFonts w:ascii="ＭＳ 明朝" w:hAnsi="ＭＳ 明朝"/>
        </w:rPr>
      </w:pPr>
      <w:r w:rsidRPr="00744CD6">
        <w:rPr>
          <w:rFonts w:ascii="ＭＳ 明朝" w:hAnsi="ＭＳ 明朝" w:hint="eastAsia"/>
        </w:rPr>
        <w:t xml:space="preserve">　　　</w:t>
      </w:r>
      <w:r w:rsidRPr="002C2672">
        <w:rPr>
          <w:rFonts w:ascii="ＭＳ 明朝" w:hAnsi="ＭＳ 明朝" w:hint="eastAsia"/>
        </w:rPr>
        <w:t>開発期間中に必要となるＰＣ等端末機器及びソフトウェアライセンスは、</w:t>
      </w:r>
      <w:r w:rsidR="0084268F" w:rsidRPr="002C2672">
        <w:rPr>
          <w:rFonts w:ascii="ＭＳ 明朝" w:hAnsi="ＭＳ 明朝" w:hint="eastAsia"/>
        </w:rPr>
        <w:t>受注者</w:t>
      </w:r>
      <w:r w:rsidRPr="002C2672">
        <w:rPr>
          <w:rFonts w:ascii="ＭＳ 明朝" w:hAnsi="ＭＳ 明朝" w:hint="eastAsia"/>
        </w:rPr>
        <w:t>の負担において調達する</w:t>
      </w:r>
      <w:r w:rsidRPr="00744CD6">
        <w:rPr>
          <w:rFonts w:ascii="ＭＳ 明朝" w:hAnsi="ＭＳ 明朝" w:hint="eastAsia"/>
        </w:rPr>
        <w:t>こと。</w:t>
      </w:r>
    </w:p>
    <w:p w14:paraId="75E6DFC7" w14:textId="77777777" w:rsidR="00BF31EB" w:rsidRDefault="00BF31EB" w:rsidP="00BF31EB">
      <w:pPr>
        <w:rPr>
          <w:rFonts w:ascii="ＭＳ 明朝" w:hAnsi="ＭＳ 明朝"/>
        </w:rPr>
      </w:pPr>
    </w:p>
    <w:p w14:paraId="456D7A1D" w14:textId="4F4F9002" w:rsidR="00D22568" w:rsidRPr="00276A5C" w:rsidRDefault="00D22568" w:rsidP="00D22568">
      <w:pPr>
        <w:pStyle w:val="af0"/>
        <w:outlineLvl w:val="0"/>
      </w:pPr>
      <w:r>
        <w:rPr>
          <w:rFonts w:hint="eastAsia"/>
        </w:rPr>
        <w:t>1</w:t>
      </w:r>
      <w:r w:rsidR="002A16AC">
        <w:rPr>
          <w:rFonts w:hint="eastAsia"/>
        </w:rPr>
        <w:t>5</w:t>
      </w:r>
      <w:r w:rsidRPr="00276A5C">
        <w:rPr>
          <w:rFonts w:hint="eastAsia"/>
        </w:rPr>
        <w:t xml:space="preserve">　</w:t>
      </w:r>
      <w:r>
        <w:rPr>
          <w:rFonts w:hint="eastAsia"/>
        </w:rPr>
        <w:t>資料等の管理</w:t>
      </w:r>
      <w:r w:rsidRPr="00276A5C">
        <w:t xml:space="preserve"> </w:t>
      </w:r>
    </w:p>
    <w:p w14:paraId="43217186" w14:textId="0C19F646" w:rsidR="00D704FE" w:rsidRPr="00D704FE" w:rsidRDefault="00D704FE" w:rsidP="00FE7D37">
      <w:pPr>
        <w:ind w:leftChars="50" w:left="472" w:hangingChars="150" w:hanging="354"/>
        <w:rPr>
          <w:rFonts w:ascii="ＭＳ 明朝" w:hAnsi="ＭＳ 明朝"/>
        </w:rPr>
      </w:pPr>
      <w:r w:rsidRPr="00D704FE">
        <w:rPr>
          <w:rFonts w:ascii="ＭＳ 明朝" w:hAnsi="ＭＳ 明朝" w:hint="eastAsia"/>
        </w:rPr>
        <w:t>(1)</w:t>
      </w:r>
      <w:r>
        <w:rPr>
          <w:rFonts w:ascii="ＭＳ 明朝" w:hAnsi="ＭＳ 明朝" w:hint="eastAsia"/>
        </w:rPr>
        <w:t xml:space="preserve">　</w:t>
      </w:r>
      <w:r w:rsidR="0084268F">
        <w:rPr>
          <w:rFonts w:ascii="ＭＳ 明朝" w:hAnsi="ＭＳ 明朝" w:hint="eastAsia"/>
        </w:rPr>
        <w:t>受注者</w:t>
      </w:r>
      <w:r w:rsidRPr="00D704FE">
        <w:rPr>
          <w:rFonts w:ascii="ＭＳ 明朝" w:hAnsi="ＭＳ 明朝" w:hint="eastAsia"/>
        </w:rPr>
        <w:t>は</w:t>
      </w:r>
      <w:r w:rsidR="0084268F">
        <w:rPr>
          <w:rFonts w:ascii="ＭＳ 明朝" w:hAnsi="ＭＳ 明朝" w:hint="eastAsia"/>
        </w:rPr>
        <w:t>発注者</w:t>
      </w:r>
      <w:r w:rsidR="00FE7D37">
        <w:rPr>
          <w:rFonts w:ascii="ＭＳ 明朝" w:hAnsi="ＭＳ 明朝" w:hint="eastAsia"/>
        </w:rPr>
        <w:t>から提供された本</w:t>
      </w:r>
      <w:r w:rsidRPr="00D704FE">
        <w:rPr>
          <w:rFonts w:ascii="ＭＳ 明朝" w:hAnsi="ＭＳ 明朝" w:hint="eastAsia"/>
        </w:rPr>
        <w:t>業務に関する資料等を善良な管理者の注意をもって管理保管し、かつ、本業務以外の用途に使用してはならない。</w:t>
      </w:r>
    </w:p>
    <w:p w14:paraId="6077AF31" w14:textId="1C14C56B" w:rsidR="00BF31EB" w:rsidRPr="00D704FE" w:rsidRDefault="00D704FE" w:rsidP="00D704FE">
      <w:pPr>
        <w:ind w:leftChars="50" w:left="472" w:hangingChars="150" w:hanging="354"/>
        <w:rPr>
          <w:rFonts w:ascii="ＭＳ 明朝" w:hAnsi="ＭＳ 明朝"/>
        </w:rPr>
      </w:pPr>
      <w:r w:rsidRPr="00D704FE">
        <w:rPr>
          <w:rFonts w:ascii="ＭＳ 明朝" w:hAnsi="ＭＳ 明朝" w:hint="eastAsia"/>
        </w:rPr>
        <w:t>(2)</w:t>
      </w:r>
      <w:r>
        <w:rPr>
          <w:rFonts w:ascii="ＭＳ 明朝" w:hAnsi="ＭＳ 明朝" w:hint="eastAsia"/>
        </w:rPr>
        <w:t xml:space="preserve">　</w:t>
      </w:r>
      <w:r w:rsidR="0084268F">
        <w:rPr>
          <w:rFonts w:ascii="ＭＳ 明朝" w:hAnsi="ＭＳ 明朝" w:hint="eastAsia"/>
        </w:rPr>
        <w:t>受注者</w:t>
      </w:r>
      <w:r w:rsidRPr="00D704FE">
        <w:rPr>
          <w:rFonts w:ascii="ＭＳ 明朝" w:hAnsi="ＭＳ 明朝" w:hint="eastAsia"/>
        </w:rPr>
        <w:t>は、</w:t>
      </w:r>
      <w:r w:rsidR="0084268F">
        <w:rPr>
          <w:rFonts w:ascii="ＭＳ 明朝" w:hAnsi="ＭＳ 明朝" w:hint="eastAsia"/>
        </w:rPr>
        <w:t>発注者</w:t>
      </w:r>
      <w:r w:rsidR="00FE7D37">
        <w:rPr>
          <w:rFonts w:ascii="ＭＳ 明朝" w:hAnsi="ＭＳ 明朝" w:hint="eastAsia"/>
        </w:rPr>
        <w:t>から提供された本</w:t>
      </w:r>
      <w:r w:rsidRPr="00D704FE">
        <w:rPr>
          <w:rFonts w:ascii="ＭＳ 明朝" w:hAnsi="ＭＳ 明朝" w:hint="eastAsia"/>
        </w:rPr>
        <w:t>業務に関する資料等を本業務遂行上必要な範囲内で複製又は編集できる。</w:t>
      </w:r>
    </w:p>
    <w:p w14:paraId="6D59DB8A" w14:textId="77777777" w:rsidR="00245CEA" w:rsidRDefault="00245CEA" w:rsidP="00463574">
      <w:pPr>
        <w:ind w:leftChars="200" w:left="472" w:firstLineChars="100" w:firstLine="237"/>
        <w:rPr>
          <w:rFonts w:ascii="ＭＳ 明朝" w:hAnsi="ＭＳ 明朝"/>
          <w:b/>
          <w:color w:val="FF0000"/>
          <w:szCs w:val="24"/>
        </w:rPr>
      </w:pPr>
    </w:p>
    <w:p w14:paraId="5443B847" w14:textId="3D5903B9" w:rsidR="00F46521" w:rsidRDefault="00D704FE" w:rsidP="00276A5C">
      <w:pPr>
        <w:pStyle w:val="af0"/>
        <w:outlineLvl w:val="0"/>
      </w:pPr>
      <w:bookmarkStart w:id="23" w:name="_Toc138187332"/>
      <w:bookmarkStart w:id="24" w:name="_Toc145490613"/>
      <w:r>
        <w:rPr>
          <w:rFonts w:hint="eastAsia"/>
        </w:rPr>
        <w:t>1</w:t>
      </w:r>
      <w:r w:rsidR="005760EB">
        <w:rPr>
          <w:rFonts w:hint="eastAsia"/>
        </w:rPr>
        <w:t>6</w:t>
      </w:r>
      <w:r w:rsidR="00F46521">
        <w:rPr>
          <w:rFonts w:hint="eastAsia"/>
        </w:rPr>
        <w:t xml:space="preserve">　</w:t>
      </w:r>
      <w:bookmarkEnd w:id="23"/>
      <w:r>
        <w:rPr>
          <w:rFonts w:hint="eastAsia"/>
        </w:rPr>
        <w:t>秘密保持</w:t>
      </w:r>
      <w:bookmarkEnd w:id="24"/>
    </w:p>
    <w:p w14:paraId="0FF76828" w14:textId="150FA28F" w:rsidR="00D704FE" w:rsidRDefault="00D704FE" w:rsidP="00D704FE">
      <w:pPr>
        <w:pStyle w:val="af0"/>
        <w:ind w:firstLineChars="50" w:firstLine="118"/>
        <w:rPr>
          <w:b w:val="0"/>
        </w:rPr>
      </w:pPr>
      <w:r w:rsidRPr="00D704FE">
        <w:rPr>
          <w:rFonts w:hint="eastAsia"/>
          <w:b w:val="0"/>
        </w:rPr>
        <w:t>(1)</w:t>
      </w:r>
      <w:r>
        <w:rPr>
          <w:rFonts w:hint="eastAsia"/>
          <w:b w:val="0"/>
        </w:rPr>
        <w:t xml:space="preserve">　</w:t>
      </w:r>
      <w:r w:rsidR="0084268F">
        <w:rPr>
          <w:rFonts w:hint="eastAsia"/>
          <w:b w:val="0"/>
        </w:rPr>
        <w:t>受注者</w:t>
      </w:r>
      <w:r w:rsidRPr="00D704FE">
        <w:rPr>
          <w:rFonts w:hint="eastAsia"/>
          <w:b w:val="0"/>
        </w:rPr>
        <w:t>は、本業務の履行に当たり、知り得た個人情報、その他の秘密を本業務履</w:t>
      </w:r>
    </w:p>
    <w:p w14:paraId="0A6E7618" w14:textId="4D82049A" w:rsidR="00D704FE" w:rsidRPr="00D704FE" w:rsidRDefault="00D704FE" w:rsidP="00D704FE">
      <w:pPr>
        <w:pStyle w:val="af0"/>
        <w:ind w:firstLineChars="200" w:firstLine="472"/>
        <w:rPr>
          <w:b w:val="0"/>
        </w:rPr>
      </w:pPr>
      <w:r w:rsidRPr="00D704FE">
        <w:rPr>
          <w:rFonts w:hint="eastAsia"/>
          <w:b w:val="0"/>
        </w:rPr>
        <w:t>行期間のみならず、終了後も第三者に漏らしてはならないものとする。</w:t>
      </w:r>
    </w:p>
    <w:p w14:paraId="15A785C6" w14:textId="77777777" w:rsidR="00867242" w:rsidRDefault="00D704FE" w:rsidP="00867242">
      <w:pPr>
        <w:pStyle w:val="af0"/>
        <w:ind w:firstLineChars="50" w:firstLine="118"/>
        <w:rPr>
          <w:b w:val="0"/>
        </w:rPr>
      </w:pPr>
      <w:r w:rsidRPr="00D704FE">
        <w:rPr>
          <w:rFonts w:hint="eastAsia"/>
          <w:b w:val="0"/>
        </w:rPr>
        <w:t>(2)</w:t>
      </w:r>
      <w:r>
        <w:rPr>
          <w:rFonts w:hint="eastAsia"/>
          <w:b w:val="0"/>
        </w:rPr>
        <w:t xml:space="preserve">　</w:t>
      </w:r>
      <w:r w:rsidR="0084268F">
        <w:rPr>
          <w:rFonts w:hint="eastAsia"/>
          <w:b w:val="0"/>
        </w:rPr>
        <w:t>受注者</w:t>
      </w:r>
      <w:r w:rsidRPr="00D704FE">
        <w:rPr>
          <w:rFonts w:hint="eastAsia"/>
          <w:b w:val="0"/>
        </w:rPr>
        <w:t>は、本業務を履行するに当たり、個人情報を取り扱う場合、</w:t>
      </w:r>
      <w:r w:rsidR="00FE7D37">
        <w:rPr>
          <w:rFonts w:hint="eastAsia"/>
          <w:b w:val="0"/>
        </w:rPr>
        <w:t>個人情報保護</w:t>
      </w:r>
    </w:p>
    <w:p w14:paraId="4AB53BBA" w14:textId="7C4C495E" w:rsidR="00D704FE" w:rsidRPr="00D704FE" w:rsidRDefault="00FE7D37" w:rsidP="00867242">
      <w:pPr>
        <w:pStyle w:val="af0"/>
        <w:ind w:firstLineChars="200" w:firstLine="472"/>
        <w:rPr>
          <w:b w:val="0"/>
        </w:rPr>
      </w:pPr>
      <w:r>
        <w:rPr>
          <w:rFonts w:hint="eastAsia"/>
          <w:b w:val="0"/>
        </w:rPr>
        <w:t>法</w:t>
      </w:r>
      <w:r w:rsidR="00D704FE" w:rsidRPr="00D704FE">
        <w:rPr>
          <w:rFonts w:hint="eastAsia"/>
          <w:b w:val="0"/>
        </w:rPr>
        <w:t>を遵守しなければならない。</w:t>
      </w:r>
    </w:p>
    <w:p w14:paraId="311CBB34" w14:textId="4111C999" w:rsidR="00D704FE" w:rsidRDefault="00D704FE" w:rsidP="00D704FE">
      <w:pPr>
        <w:pStyle w:val="af0"/>
        <w:ind w:firstLineChars="50" w:firstLine="118"/>
        <w:rPr>
          <w:b w:val="0"/>
        </w:rPr>
      </w:pPr>
      <w:r>
        <w:rPr>
          <w:rFonts w:hint="eastAsia"/>
          <w:b w:val="0"/>
        </w:rPr>
        <w:t xml:space="preserve">(3)　</w:t>
      </w:r>
      <w:r w:rsidR="0084268F">
        <w:rPr>
          <w:rFonts w:hint="eastAsia"/>
          <w:b w:val="0"/>
        </w:rPr>
        <w:t>受注者</w:t>
      </w:r>
      <w:r w:rsidRPr="00D704FE">
        <w:rPr>
          <w:rFonts w:hint="eastAsia"/>
          <w:b w:val="0"/>
        </w:rPr>
        <w:t>は、本業務遂行の際、あらかじめ不正利用又は機器及びデータ等の不正持</w:t>
      </w:r>
    </w:p>
    <w:p w14:paraId="7FE4628B" w14:textId="14FC60DD" w:rsidR="00D704FE" w:rsidRPr="00D704FE" w:rsidRDefault="00D704FE" w:rsidP="00D704FE">
      <w:pPr>
        <w:pStyle w:val="af0"/>
        <w:ind w:firstLineChars="200" w:firstLine="472"/>
        <w:rPr>
          <w:b w:val="0"/>
        </w:rPr>
      </w:pPr>
      <w:r w:rsidRPr="00D704FE">
        <w:rPr>
          <w:rFonts w:hint="eastAsia"/>
          <w:b w:val="0"/>
        </w:rPr>
        <w:t>ち出し、故障、事故等を防止するために必要な措置を講ずるものとする。</w:t>
      </w:r>
    </w:p>
    <w:p w14:paraId="428AAD99" w14:textId="77777777" w:rsidR="00867242" w:rsidRDefault="00D704FE" w:rsidP="00867242">
      <w:pPr>
        <w:pStyle w:val="af0"/>
        <w:ind w:firstLineChars="50" w:firstLine="118"/>
        <w:rPr>
          <w:b w:val="0"/>
        </w:rPr>
      </w:pPr>
      <w:r>
        <w:rPr>
          <w:rFonts w:hint="eastAsia"/>
          <w:b w:val="0"/>
        </w:rPr>
        <w:t>(</w:t>
      </w:r>
      <w:r w:rsidR="008D7D0B">
        <w:rPr>
          <w:rFonts w:hint="eastAsia"/>
          <w:b w:val="0"/>
        </w:rPr>
        <w:t>4</w:t>
      </w:r>
      <w:r>
        <w:rPr>
          <w:rFonts w:hint="eastAsia"/>
          <w:b w:val="0"/>
        </w:rPr>
        <w:t xml:space="preserve">)　</w:t>
      </w:r>
      <w:r w:rsidR="00FE7D37">
        <w:rPr>
          <w:rFonts w:hint="eastAsia"/>
          <w:b w:val="0"/>
        </w:rPr>
        <w:t>本業務の遂行のために</w:t>
      </w:r>
      <w:r w:rsidR="0084268F">
        <w:rPr>
          <w:rFonts w:hint="eastAsia"/>
          <w:b w:val="0"/>
        </w:rPr>
        <w:t>発注者</w:t>
      </w:r>
      <w:r w:rsidRPr="00D704FE">
        <w:rPr>
          <w:rFonts w:hint="eastAsia"/>
          <w:b w:val="0"/>
        </w:rPr>
        <w:t>が提供した資料及びデータ等は、本業務以外の目</w:t>
      </w:r>
    </w:p>
    <w:p w14:paraId="746207FF" w14:textId="67690250" w:rsidR="00F46521" w:rsidRPr="005760EB" w:rsidRDefault="00D704FE" w:rsidP="00867242">
      <w:pPr>
        <w:pStyle w:val="af0"/>
        <w:ind w:firstLineChars="200" w:firstLine="472"/>
        <w:rPr>
          <w:b w:val="0"/>
        </w:rPr>
      </w:pPr>
      <w:r w:rsidRPr="00D704FE">
        <w:rPr>
          <w:rFonts w:hint="eastAsia"/>
          <w:b w:val="0"/>
        </w:rPr>
        <w:t>的で使用してはならない。</w:t>
      </w:r>
    </w:p>
    <w:p w14:paraId="4A8A2C81" w14:textId="55C6FF2C" w:rsidR="00DA68CD" w:rsidRPr="004A2A4B" w:rsidRDefault="008565D1" w:rsidP="00A42C23">
      <w:pPr>
        <w:pStyle w:val="af4"/>
      </w:pPr>
      <w:r>
        <w:rPr>
          <w:rFonts w:hint="eastAsia"/>
        </w:rPr>
        <w:t xml:space="preserve">以上　</w:t>
      </w:r>
    </w:p>
    <w:sectPr w:rsidR="00DA68CD" w:rsidRPr="004A2A4B" w:rsidSect="00F06D75">
      <w:footerReference w:type="default" r:id="rId8"/>
      <w:pgSz w:w="11906" w:h="16838" w:code="9"/>
      <w:pgMar w:top="1418" w:right="1418" w:bottom="1418" w:left="1418" w:header="567" w:footer="567" w:gutter="0"/>
      <w:pgNumType w:start="1"/>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778C8" w14:textId="77777777" w:rsidR="00DB7EEA" w:rsidRDefault="00DB7EEA" w:rsidP="00DE3E64">
      <w:r>
        <w:separator/>
      </w:r>
    </w:p>
  </w:endnote>
  <w:endnote w:type="continuationSeparator" w:id="0">
    <w:p w14:paraId="41E0AB96" w14:textId="77777777" w:rsidR="00DB7EEA" w:rsidRDefault="00DB7EEA" w:rsidP="00DE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3878603"/>
      <w:docPartObj>
        <w:docPartGallery w:val="Page Numbers (Bottom of Page)"/>
        <w:docPartUnique/>
      </w:docPartObj>
    </w:sdtPr>
    <w:sdtContent>
      <w:p w14:paraId="43937740" w14:textId="3E76A2E7" w:rsidR="00A570D9" w:rsidRDefault="00A570D9">
        <w:pPr>
          <w:pStyle w:val="a5"/>
          <w:jc w:val="center"/>
        </w:pPr>
        <w:r>
          <w:fldChar w:fldCharType="begin"/>
        </w:r>
        <w:r>
          <w:instrText>PAGE   \* MERGEFORMAT</w:instrText>
        </w:r>
        <w:r>
          <w:fldChar w:fldCharType="separate"/>
        </w:r>
        <w:r w:rsidR="00966AB6" w:rsidRPr="00966AB6">
          <w:rPr>
            <w:noProof/>
            <w:lang w:val="ja-JP"/>
          </w:rPr>
          <w:t>4</w:t>
        </w:r>
        <w:r>
          <w:fldChar w:fldCharType="end"/>
        </w:r>
      </w:p>
    </w:sdtContent>
  </w:sdt>
  <w:p w14:paraId="0FDE282C" w14:textId="77777777" w:rsidR="00A570D9" w:rsidRPr="00F06D75" w:rsidRDefault="00A570D9">
    <w:pPr>
      <w:pStyle w:val="a5"/>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38096" w14:textId="77777777" w:rsidR="00DB7EEA" w:rsidRDefault="00DB7EEA" w:rsidP="00DE3E64">
      <w:r>
        <w:separator/>
      </w:r>
    </w:p>
  </w:footnote>
  <w:footnote w:type="continuationSeparator" w:id="0">
    <w:p w14:paraId="0FE09CE6" w14:textId="77777777" w:rsidR="00DB7EEA" w:rsidRDefault="00DB7EEA" w:rsidP="00DE3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054C5"/>
    <w:multiLevelType w:val="hybridMultilevel"/>
    <w:tmpl w:val="82847078"/>
    <w:lvl w:ilvl="0" w:tplc="F96A237A">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283D2B"/>
    <w:multiLevelType w:val="hybridMultilevel"/>
    <w:tmpl w:val="481A7D84"/>
    <w:lvl w:ilvl="0" w:tplc="BD4823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43176"/>
    <w:multiLevelType w:val="hybridMultilevel"/>
    <w:tmpl w:val="9294A062"/>
    <w:lvl w:ilvl="0" w:tplc="31B668F2">
      <w:start w:val="3"/>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1F3605C5"/>
    <w:multiLevelType w:val="hybridMultilevel"/>
    <w:tmpl w:val="D660B3B8"/>
    <w:lvl w:ilvl="0" w:tplc="41884E8C">
      <w:start w:val="3"/>
      <w:numFmt w:val="aiueo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258815F7"/>
    <w:multiLevelType w:val="hybridMultilevel"/>
    <w:tmpl w:val="FB2EB3B6"/>
    <w:lvl w:ilvl="0" w:tplc="8E7EEF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896236"/>
    <w:multiLevelType w:val="hybridMultilevel"/>
    <w:tmpl w:val="D32A7DD6"/>
    <w:lvl w:ilvl="0" w:tplc="F210F9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35272E"/>
    <w:multiLevelType w:val="hybridMultilevel"/>
    <w:tmpl w:val="2E8C3F70"/>
    <w:lvl w:ilvl="0" w:tplc="F7807E5C">
      <w:start w:val="1"/>
      <w:numFmt w:val="decimalFullWidth"/>
      <w:lvlText w:val="（%1）"/>
      <w:lvlJc w:val="left"/>
      <w:pPr>
        <w:ind w:left="840" w:hanging="72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332F5800"/>
    <w:multiLevelType w:val="hybridMultilevel"/>
    <w:tmpl w:val="928EDE66"/>
    <w:lvl w:ilvl="0" w:tplc="1C08CDD8">
      <w:start w:val="3"/>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8" w15:restartNumberingAfterBreak="0">
    <w:nsid w:val="34C8289C"/>
    <w:multiLevelType w:val="hybridMultilevel"/>
    <w:tmpl w:val="2E528A26"/>
    <w:lvl w:ilvl="0" w:tplc="55F894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F9F7B51"/>
    <w:multiLevelType w:val="hybridMultilevel"/>
    <w:tmpl w:val="6F7C76D0"/>
    <w:lvl w:ilvl="0" w:tplc="F5B6E1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962D2B"/>
    <w:multiLevelType w:val="hybridMultilevel"/>
    <w:tmpl w:val="DD7C70E6"/>
    <w:lvl w:ilvl="0" w:tplc="4330196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F01F95"/>
    <w:multiLevelType w:val="hybridMultilevel"/>
    <w:tmpl w:val="3DFC63D2"/>
    <w:lvl w:ilvl="0" w:tplc="BA5AC15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48F6078"/>
    <w:multiLevelType w:val="hybridMultilevel"/>
    <w:tmpl w:val="D50CCAEC"/>
    <w:lvl w:ilvl="0" w:tplc="B07638F8">
      <w:start w:val="1"/>
      <w:numFmt w:val="decimal"/>
      <w:lvlText w:val="(%1)"/>
      <w:lvlJc w:val="left"/>
      <w:pPr>
        <w:ind w:left="600" w:hanging="48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3" w15:restartNumberingAfterBreak="0">
    <w:nsid w:val="4762321E"/>
    <w:multiLevelType w:val="hybridMultilevel"/>
    <w:tmpl w:val="1EAE6C7E"/>
    <w:lvl w:ilvl="0" w:tplc="D21E585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AE2882"/>
    <w:multiLevelType w:val="hybridMultilevel"/>
    <w:tmpl w:val="EF00810E"/>
    <w:lvl w:ilvl="0" w:tplc="C7989148">
      <w:start w:val="1"/>
      <w:numFmt w:val="aiueoFullWidth"/>
      <w:lvlText w:val="(%1)"/>
      <w:lvlJc w:val="left"/>
      <w:pPr>
        <w:ind w:left="1320" w:hanging="60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50410486"/>
    <w:multiLevelType w:val="hybridMultilevel"/>
    <w:tmpl w:val="9C78267A"/>
    <w:lvl w:ilvl="0" w:tplc="E57451EE">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E6229F"/>
    <w:multiLevelType w:val="hybridMultilevel"/>
    <w:tmpl w:val="327083B6"/>
    <w:lvl w:ilvl="0" w:tplc="F9246D0E">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6DC0A59"/>
    <w:multiLevelType w:val="hybridMultilevel"/>
    <w:tmpl w:val="61F8C252"/>
    <w:lvl w:ilvl="0" w:tplc="AE12583C">
      <w:start w:val="3"/>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8" w15:restartNumberingAfterBreak="0">
    <w:nsid w:val="5B6D21BC"/>
    <w:multiLevelType w:val="hybridMultilevel"/>
    <w:tmpl w:val="41328CF8"/>
    <w:lvl w:ilvl="0" w:tplc="EA7C211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61F53869"/>
    <w:multiLevelType w:val="hybridMultilevel"/>
    <w:tmpl w:val="A5BED79C"/>
    <w:lvl w:ilvl="0" w:tplc="43B61AE2">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48679F"/>
    <w:multiLevelType w:val="hybridMultilevel"/>
    <w:tmpl w:val="266EB39E"/>
    <w:lvl w:ilvl="0" w:tplc="5934AE8C">
      <w:start w:val="1"/>
      <w:numFmt w:val="irohaFullWidth"/>
      <w:lvlText w:val="（%1）"/>
      <w:lvlJc w:val="left"/>
      <w:pPr>
        <w:ind w:left="1440" w:hanging="720"/>
      </w:pPr>
      <w:rPr>
        <w:rFonts w:ascii="ＭＳ 明朝" w:eastAsia="ＭＳ 明朝" w:hAnsi="ＭＳ 明朝" w:cs="Times New Roman"/>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 w15:restartNumberingAfterBreak="0">
    <w:nsid w:val="675D36E4"/>
    <w:multiLevelType w:val="hybridMultilevel"/>
    <w:tmpl w:val="747AE494"/>
    <w:lvl w:ilvl="0" w:tplc="25CC696A">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BCA3F00"/>
    <w:multiLevelType w:val="hybridMultilevel"/>
    <w:tmpl w:val="685AAE0C"/>
    <w:lvl w:ilvl="0" w:tplc="C5EC7D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3626F9"/>
    <w:multiLevelType w:val="hybridMultilevel"/>
    <w:tmpl w:val="EF00810E"/>
    <w:lvl w:ilvl="0" w:tplc="C7989148">
      <w:start w:val="1"/>
      <w:numFmt w:val="aiueoFullWidth"/>
      <w:lvlText w:val="(%1)"/>
      <w:lvlJc w:val="left"/>
      <w:pPr>
        <w:ind w:left="1320" w:hanging="60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7FE964FE"/>
    <w:multiLevelType w:val="hybridMultilevel"/>
    <w:tmpl w:val="FC32C9FE"/>
    <w:lvl w:ilvl="0" w:tplc="39EEF2CC">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7331995">
    <w:abstractNumId w:val="9"/>
  </w:num>
  <w:num w:numId="2" w16cid:durableId="1892495821">
    <w:abstractNumId w:val="22"/>
  </w:num>
  <w:num w:numId="3" w16cid:durableId="633028186">
    <w:abstractNumId w:val="13"/>
  </w:num>
  <w:num w:numId="4" w16cid:durableId="1006253319">
    <w:abstractNumId w:val="21"/>
  </w:num>
  <w:num w:numId="5" w16cid:durableId="668752547">
    <w:abstractNumId w:val="16"/>
  </w:num>
  <w:num w:numId="6" w16cid:durableId="1135756822">
    <w:abstractNumId w:val="24"/>
  </w:num>
  <w:num w:numId="7" w16cid:durableId="1832942857">
    <w:abstractNumId w:val="15"/>
  </w:num>
  <w:num w:numId="8" w16cid:durableId="496964311">
    <w:abstractNumId w:val="19"/>
  </w:num>
  <w:num w:numId="9" w16cid:durableId="1361587998">
    <w:abstractNumId w:val="0"/>
  </w:num>
  <w:num w:numId="10" w16cid:durableId="1560676092">
    <w:abstractNumId w:val="11"/>
  </w:num>
  <w:num w:numId="11" w16cid:durableId="516620868">
    <w:abstractNumId w:val="1"/>
  </w:num>
  <w:num w:numId="12" w16cid:durableId="622224180">
    <w:abstractNumId w:val="12"/>
  </w:num>
  <w:num w:numId="13" w16cid:durableId="1140028949">
    <w:abstractNumId w:val="8"/>
  </w:num>
  <w:num w:numId="14" w16cid:durableId="774059677">
    <w:abstractNumId w:val="6"/>
  </w:num>
  <w:num w:numId="15" w16cid:durableId="1298530747">
    <w:abstractNumId w:val="10"/>
  </w:num>
  <w:num w:numId="16" w16cid:durableId="794837827">
    <w:abstractNumId w:val="18"/>
  </w:num>
  <w:num w:numId="17" w16cid:durableId="1381201303">
    <w:abstractNumId w:val="5"/>
  </w:num>
  <w:num w:numId="18" w16cid:durableId="1649548722">
    <w:abstractNumId w:val="20"/>
  </w:num>
  <w:num w:numId="19" w16cid:durableId="808132623">
    <w:abstractNumId w:val="3"/>
  </w:num>
  <w:num w:numId="20" w16cid:durableId="611284300">
    <w:abstractNumId w:val="2"/>
  </w:num>
  <w:num w:numId="21" w16cid:durableId="1236626057">
    <w:abstractNumId w:val="17"/>
  </w:num>
  <w:num w:numId="22" w16cid:durableId="440535780">
    <w:abstractNumId w:val="7"/>
  </w:num>
  <w:num w:numId="23" w16cid:durableId="1378044460">
    <w:abstractNumId w:val="14"/>
  </w:num>
  <w:num w:numId="24" w16cid:durableId="89350895">
    <w:abstractNumId w:val="23"/>
  </w:num>
  <w:num w:numId="25" w16cid:durableId="8942707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18"/>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B26"/>
    <w:rsid w:val="00000556"/>
    <w:rsid w:val="00004F81"/>
    <w:rsid w:val="00006DEF"/>
    <w:rsid w:val="00014923"/>
    <w:rsid w:val="0002118B"/>
    <w:rsid w:val="0002481D"/>
    <w:rsid w:val="00026BCB"/>
    <w:rsid w:val="00026D0E"/>
    <w:rsid w:val="00030DD8"/>
    <w:rsid w:val="0003160B"/>
    <w:rsid w:val="00036934"/>
    <w:rsid w:val="00037272"/>
    <w:rsid w:val="000377EA"/>
    <w:rsid w:val="00042B6F"/>
    <w:rsid w:val="000436AD"/>
    <w:rsid w:val="00046CA7"/>
    <w:rsid w:val="00047540"/>
    <w:rsid w:val="000501A8"/>
    <w:rsid w:val="00054701"/>
    <w:rsid w:val="000570D5"/>
    <w:rsid w:val="00063748"/>
    <w:rsid w:val="00063C59"/>
    <w:rsid w:val="00063DA9"/>
    <w:rsid w:val="0006471F"/>
    <w:rsid w:val="00065455"/>
    <w:rsid w:val="00067024"/>
    <w:rsid w:val="00071A01"/>
    <w:rsid w:val="00073034"/>
    <w:rsid w:val="0007353B"/>
    <w:rsid w:val="00075075"/>
    <w:rsid w:val="00075C06"/>
    <w:rsid w:val="00076177"/>
    <w:rsid w:val="000865FD"/>
    <w:rsid w:val="0008778B"/>
    <w:rsid w:val="00087B98"/>
    <w:rsid w:val="000929A5"/>
    <w:rsid w:val="0009323C"/>
    <w:rsid w:val="000A0CF8"/>
    <w:rsid w:val="000A6765"/>
    <w:rsid w:val="000B01A7"/>
    <w:rsid w:val="000B33E6"/>
    <w:rsid w:val="000B49A2"/>
    <w:rsid w:val="000B720D"/>
    <w:rsid w:val="000C6CCF"/>
    <w:rsid w:val="000D08B8"/>
    <w:rsid w:val="000D1892"/>
    <w:rsid w:val="000D22BF"/>
    <w:rsid w:val="000D5F4B"/>
    <w:rsid w:val="000E2827"/>
    <w:rsid w:val="000E3D48"/>
    <w:rsid w:val="000E64CB"/>
    <w:rsid w:val="000F1824"/>
    <w:rsid w:val="000F1BC2"/>
    <w:rsid w:val="000F23B3"/>
    <w:rsid w:val="000F3382"/>
    <w:rsid w:val="000F4846"/>
    <w:rsid w:val="001002EB"/>
    <w:rsid w:val="00105F8E"/>
    <w:rsid w:val="00111119"/>
    <w:rsid w:val="00111A84"/>
    <w:rsid w:val="0011579F"/>
    <w:rsid w:val="001159F9"/>
    <w:rsid w:val="00117B6E"/>
    <w:rsid w:val="00126057"/>
    <w:rsid w:val="00131A3D"/>
    <w:rsid w:val="0013253B"/>
    <w:rsid w:val="00137EE2"/>
    <w:rsid w:val="00141EEF"/>
    <w:rsid w:val="00143064"/>
    <w:rsid w:val="001525C2"/>
    <w:rsid w:val="00152A86"/>
    <w:rsid w:val="00153E86"/>
    <w:rsid w:val="00153EC2"/>
    <w:rsid w:val="00155BD1"/>
    <w:rsid w:val="0015633A"/>
    <w:rsid w:val="001576D6"/>
    <w:rsid w:val="00160426"/>
    <w:rsid w:val="00161F5E"/>
    <w:rsid w:val="00171984"/>
    <w:rsid w:val="00172B33"/>
    <w:rsid w:val="001757C6"/>
    <w:rsid w:val="00177CAA"/>
    <w:rsid w:val="0018156F"/>
    <w:rsid w:val="001846DE"/>
    <w:rsid w:val="00184821"/>
    <w:rsid w:val="001871D2"/>
    <w:rsid w:val="00191577"/>
    <w:rsid w:val="001930D6"/>
    <w:rsid w:val="00193A9E"/>
    <w:rsid w:val="001941F3"/>
    <w:rsid w:val="00197A16"/>
    <w:rsid w:val="001A144F"/>
    <w:rsid w:val="001A2C17"/>
    <w:rsid w:val="001A3B2A"/>
    <w:rsid w:val="001A3B3B"/>
    <w:rsid w:val="001A61A4"/>
    <w:rsid w:val="001B0165"/>
    <w:rsid w:val="001B16D2"/>
    <w:rsid w:val="001B2891"/>
    <w:rsid w:val="001B505D"/>
    <w:rsid w:val="001B509D"/>
    <w:rsid w:val="001B5694"/>
    <w:rsid w:val="001B7576"/>
    <w:rsid w:val="001C23E2"/>
    <w:rsid w:val="001C64E4"/>
    <w:rsid w:val="001D2E84"/>
    <w:rsid w:val="001D4463"/>
    <w:rsid w:val="001E0CF7"/>
    <w:rsid w:val="001E15F0"/>
    <w:rsid w:val="001E272E"/>
    <w:rsid w:val="001E4600"/>
    <w:rsid w:val="001F1069"/>
    <w:rsid w:val="001F4A28"/>
    <w:rsid w:val="0020112E"/>
    <w:rsid w:val="0020205C"/>
    <w:rsid w:val="0020761C"/>
    <w:rsid w:val="002244FF"/>
    <w:rsid w:val="00225A6B"/>
    <w:rsid w:val="00227917"/>
    <w:rsid w:val="00227CE3"/>
    <w:rsid w:val="00231432"/>
    <w:rsid w:val="00232073"/>
    <w:rsid w:val="00232F8E"/>
    <w:rsid w:val="00237304"/>
    <w:rsid w:val="00237C0D"/>
    <w:rsid w:val="002408EB"/>
    <w:rsid w:val="00240AAC"/>
    <w:rsid w:val="00245CEA"/>
    <w:rsid w:val="00264063"/>
    <w:rsid w:val="00265188"/>
    <w:rsid w:val="002676CC"/>
    <w:rsid w:val="00270295"/>
    <w:rsid w:val="002711CB"/>
    <w:rsid w:val="00272823"/>
    <w:rsid w:val="00273AFE"/>
    <w:rsid w:val="00273D50"/>
    <w:rsid w:val="00273E1A"/>
    <w:rsid w:val="00276637"/>
    <w:rsid w:val="00276A5C"/>
    <w:rsid w:val="00277AF0"/>
    <w:rsid w:val="0028454E"/>
    <w:rsid w:val="00285A76"/>
    <w:rsid w:val="00290419"/>
    <w:rsid w:val="00294B1F"/>
    <w:rsid w:val="00296028"/>
    <w:rsid w:val="00296AA1"/>
    <w:rsid w:val="002A16AC"/>
    <w:rsid w:val="002A24C4"/>
    <w:rsid w:val="002A46C4"/>
    <w:rsid w:val="002A7E98"/>
    <w:rsid w:val="002B137D"/>
    <w:rsid w:val="002B1510"/>
    <w:rsid w:val="002B1ED8"/>
    <w:rsid w:val="002B49AD"/>
    <w:rsid w:val="002B7BD2"/>
    <w:rsid w:val="002C2672"/>
    <w:rsid w:val="002C60E6"/>
    <w:rsid w:val="002C63CD"/>
    <w:rsid w:val="002C7DD4"/>
    <w:rsid w:val="002D01DA"/>
    <w:rsid w:val="002D23E2"/>
    <w:rsid w:val="002D58AA"/>
    <w:rsid w:val="002E0082"/>
    <w:rsid w:val="002E0B2E"/>
    <w:rsid w:val="002E0F11"/>
    <w:rsid w:val="002E3A44"/>
    <w:rsid w:val="002E486E"/>
    <w:rsid w:val="002E4976"/>
    <w:rsid w:val="002E5FB8"/>
    <w:rsid w:val="002E7A52"/>
    <w:rsid w:val="003004F6"/>
    <w:rsid w:val="00302026"/>
    <w:rsid w:val="0030214F"/>
    <w:rsid w:val="00302538"/>
    <w:rsid w:val="00302D17"/>
    <w:rsid w:val="00303033"/>
    <w:rsid w:val="00303B93"/>
    <w:rsid w:val="0030755E"/>
    <w:rsid w:val="00310C63"/>
    <w:rsid w:val="00311B09"/>
    <w:rsid w:val="00311BC5"/>
    <w:rsid w:val="0031210A"/>
    <w:rsid w:val="00322B55"/>
    <w:rsid w:val="00327616"/>
    <w:rsid w:val="00334A40"/>
    <w:rsid w:val="00334B9C"/>
    <w:rsid w:val="0034122D"/>
    <w:rsid w:val="00345D68"/>
    <w:rsid w:val="00347203"/>
    <w:rsid w:val="00355233"/>
    <w:rsid w:val="0035579E"/>
    <w:rsid w:val="00357354"/>
    <w:rsid w:val="00362D77"/>
    <w:rsid w:val="00363EBD"/>
    <w:rsid w:val="0036677E"/>
    <w:rsid w:val="00367236"/>
    <w:rsid w:val="00370AA3"/>
    <w:rsid w:val="003731BD"/>
    <w:rsid w:val="0037371E"/>
    <w:rsid w:val="00377203"/>
    <w:rsid w:val="00377C43"/>
    <w:rsid w:val="003830EF"/>
    <w:rsid w:val="003874F1"/>
    <w:rsid w:val="003900F5"/>
    <w:rsid w:val="00393FEB"/>
    <w:rsid w:val="0039667F"/>
    <w:rsid w:val="00397423"/>
    <w:rsid w:val="003A2094"/>
    <w:rsid w:val="003A44C0"/>
    <w:rsid w:val="003B166E"/>
    <w:rsid w:val="003B5076"/>
    <w:rsid w:val="003B5419"/>
    <w:rsid w:val="003B67E0"/>
    <w:rsid w:val="003C3530"/>
    <w:rsid w:val="003C467F"/>
    <w:rsid w:val="003C6032"/>
    <w:rsid w:val="003D032D"/>
    <w:rsid w:val="003D180E"/>
    <w:rsid w:val="003D3009"/>
    <w:rsid w:val="003D346A"/>
    <w:rsid w:val="003D39FE"/>
    <w:rsid w:val="003E1D14"/>
    <w:rsid w:val="003E21C0"/>
    <w:rsid w:val="003E7471"/>
    <w:rsid w:val="003E7947"/>
    <w:rsid w:val="003E7F0E"/>
    <w:rsid w:val="003F0EAE"/>
    <w:rsid w:val="003F1F2C"/>
    <w:rsid w:val="003F22A4"/>
    <w:rsid w:val="003F369F"/>
    <w:rsid w:val="003F3897"/>
    <w:rsid w:val="003F4BBF"/>
    <w:rsid w:val="0040041E"/>
    <w:rsid w:val="00400537"/>
    <w:rsid w:val="00410454"/>
    <w:rsid w:val="00414FDD"/>
    <w:rsid w:val="00415768"/>
    <w:rsid w:val="0042058A"/>
    <w:rsid w:val="00423CD7"/>
    <w:rsid w:val="00430BCC"/>
    <w:rsid w:val="0043288A"/>
    <w:rsid w:val="00433F50"/>
    <w:rsid w:val="00443917"/>
    <w:rsid w:val="004444C0"/>
    <w:rsid w:val="004454D2"/>
    <w:rsid w:val="004563C7"/>
    <w:rsid w:val="00457953"/>
    <w:rsid w:val="00460103"/>
    <w:rsid w:val="0046316D"/>
    <w:rsid w:val="00463574"/>
    <w:rsid w:val="00465083"/>
    <w:rsid w:val="004669C7"/>
    <w:rsid w:val="00467CF8"/>
    <w:rsid w:val="004708EA"/>
    <w:rsid w:val="00474F93"/>
    <w:rsid w:val="00475E15"/>
    <w:rsid w:val="004813B3"/>
    <w:rsid w:val="00485202"/>
    <w:rsid w:val="00487B13"/>
    <w:rsid w:val="0049092D"/>
    <w:rsid w:val="004916DE"/>
    <w:rsid w:val="00492C10"/>
    <w:rsid w:val="0049498C"/>
    <w:rsid w:val="004A0640"/>
    <w:rsid w:val="004A265C"/>
    <w:rsid w:val="004A2A4B"/>
    <w:rsid w:val="004A58ED"/>
    <w:rsid w:val="004B090D"/>
    <w:rsid w:val="004B0A55"/>
    <w:rsid w:val="004B3331"/>
    <w:rsid w:val="004B5544"/>
    <w:rsid w:val="004B63D0"/>
    <w:rsid w:val="004B7044"/>
    <w:rsid w:val="004C259A"/>
    <w:rsid w:val="004C49D5"/>
    <w:rsid w:val="004C7EBA"/>
    <w:rsid w:val="004D3442"/>
    <w:rsid w:val="004D4720"/>
    <w:rsid w:val="004D5609"/>
    <w:rsid w:val="004E032A"/>
    <w:rsid w:val="004E03AC"/>
    <w:rsid w:val="004E05C0"/>
    <w:rsid w:val="004E06CE"/>
    <w:rsid w:val="004E0CD8"/>
    <w:rsid w:val="004E120A"/>
    <w:rsid w:val="004E2124"/>
    <w:rsid w:val="004E3623"/>
    <w:rsid w:val="004E7D86"/>
    <w:rsid w:val="004F0C95"/>
    <w:rsid w:val="004F5368"/>
    <w:rsid w:val="004F5B30"/>
    <w:rsid w:val="004F782B"/>
    <w:rsid w:val="00503BAB"/>
    <w:rsid w:val="00504271"/>
    <w:rsid w:val="0050574C"/>
    <w:rsid w:val="00511216"/>
    <w:rsid w:val="005119B2"/>
    <w:rsid w:val="00512BD0"/>
    <w:rsid w:val="0051400F"/>
    <w:rsid w:val="00515849"/>
    <w:rsid w:val="005208CA"/>
    <w:rsid w:val="00526E18"/>
    <w:rsid w:val="00526F4D"/>
    <w:rsid w:val="00531FE1"/>
    <w:rsid w:val="00535604"/>
    <w:rsid w:val="005379A8"/>
    <w:rsid w:val="0054196D"/>
    <w:rsid w:val="00542F01"/>
    <w:rsid w:val="005442BD"/>
    <w:rsid w:val="0054620A"/>
    <w:rsid w:val="00547177"/>
    <w:rsid w:val="0055149A"/>
    <w:rsid w:val="00552C90"/>
    <w:rsid w:val="00553BA8"/>
    <w:rsid w:val="00554890"/>
    <w:rsid w:val="00555B8C"/>
    <w:rsid w:val="0055606E"/>
    <w:rsid w:val="00557113"/>
    <w:rsid w:val="00562913"/>
    <w:rsid w:val="0056461D"/>
    <w:rsid w:val="0056527D"/>
    <w:rsid w:val="00565ACE"/>
    <w:rsid w:val="00565BC1"/>
    <w:rsid w:val="00570B8F"/>
    <w:rsid w:val="005760EB"/>
    <w:rsid w:val="0057616F"/>
    <w:rsid w:val="00580ED2"/>
    <w:rsid w:val="00583AE8"/>
    <w:rsid w:val="0058756E"/>
    <w:rsid w:val="005900ED"/>
    <w:rsid w:val="00596F85"/>
    <w:rsid w:val="005A6295"/>
    <w:rsid w:val="005B043A"/>
    <w:rsid w:val="005B4826"/>
    <w:rsid w:val="005B50C9"/>
    <w:rsid w:val="005C0146"/>
    <w:rsid w:val="005C5304"/>
    <w:rsid w:val="005C6BB3"/>
    <w:rsid w:val="005D0B5D"/>
    <w:rsid w:val="005D1CFD"/>
    <w:rsid w:val="005D3831"/>
    <w:rsid w:val="005D7301"/>
    <w:rsid w:val="005E2287"/>
    <w:rsid w:val="005E42E8"/>
    <w:rsid w:val="005E7B44"/>
    <w:rsid w:val="005F0B9C"/>
    <w:rsid w:val="005F7048"/>
    <w:rsid w:val="006032D4"/>
    <w:rsid w:val="006044B8"/>
    <w:rsid w:val="00613EF6"/>
    <w:rsid w:val="006256BE"/>
    <w:rsid w:val="00630F76"/>
    <w:rsid w:val="00631C5A"/>
    <w:rsid w:val="00643F1E"/>
    <w:rsid w:val="00647122"/>
    <w:rsid w:val="006509D7"/>
    <w:rsid w:val="00652A74"/>
    <w:rsid w:val="0065717F"/>
    <w:rsid w:val="006621ED"/>
    <w:rsid w:val="00662615"/>
    <w:rsid w:val="0066636F"/>
    <w:rsid w:val="006705DE"/>
    <w:rsid w:val="006748BB"/>
    <w:rsid w:val="0067525D"/>
    <w:rsid w:val="00677334"/>
    <w:rsid w:val="00677ECA"/>
    <w:rsid w:val="00681363"/>
    <w:rsid w:val="00687032"/>
    <w:rsid w:val="006908CB"/>
    <w:rsid w:val="00690FDC"/>
    <w:rsid w:val="00691D3F"/>
    <w:rsid w:val="006924E2"/>
    <w:rsid w:val="006A1705"/>
    <w:rsid w:val="006A4CF4"/>
    <w:rsid w:val="006A4E51"/>
    <w:rsid w:val="006A538A"/>
    <w:rsid w:val="006A571A"/>
    <w:rsid w:val="006A68C1"/>
    <w:rsid w:val="006B097E"/>
    <w:rsid w:val="006B56E9"/>
    <w:rsid w:val="006C5997"/>
    <w:rsid w:val="006C5E8B"/>
    <w:rsid w:val="006C66F2"/>
    <w:rsid w:val="006C6AF0"/>
    <w:rsid w:val="006C71DB"/>
    <w:rsid w:val="006C74F1"/>
    <w:rsid w:val="006D2593"/>
    <w:rsid w:val="006D3D7D"/>
    <w:rsid w:val="006D6DEC"/>
    <w:rsid w:val="006D71E4"/>
    <w:rsid w:val="006E2164"/>
    <w:rsid w:val="006E3224"/>
    <w:rsid w:val="006E41A9"/>
    <w:rsid w:val="006E65D9"/>
    <w:rsid w:val="006F1F34"/>
    <w:rsid w:val="006F2FD1"/>
    <w:rsid w:val="00700D29"/>
    <w:rsid w:val="00702ED3"/>
    <w:rsid w:val="007037D9"/>
    <w:rsid w:val="00706EE8"/>
    <w:rsid w:val="00713938"/>
    <w:rsid w:val="00714E50"/>
    <w:rsid w:val="0072176C"/>
    <w:rsid w:val="00723DA4"/>
    <w:rsid w:val="00725D16"/>
    <w:rsid w:val="00733502"/>
    <w:rsid w:val="007356FB"/>
    <w:rsid w:val="00735DBB"/>
    <w:rsid w:val="007365CB"/>
    <w:rsid w:val="00742C33"/>
    <w:rsid w:val="00743C67"/>
    <w:rsid w:val="0074464F"/>
    <w:rsid w:val="007448BF"/>
    <w:rsid w:val="00744CD6"/>
    <w:rsid w:val="007451E8"/>
    <w:rsid w:val="00745499"/>
    <w:rsid w:val="007472A0"/>
    <w:rsid w:val="00751F84"/>
    <w:rsid w:val="0075318F"/>
    <w:rsid w:val="007536FA"/>
    <w:rsid w:val="00762B18"/>
    <w:rsid w:val="007737B8"/>
    <w:rsid w:val="007767B3"/>
    <w:rsid w:val="00780331"/>
    <w:rsid w:val="0078147F"/>
    <w:rsid w:val="00783955"/>
    <w:rsid w:val="00786FBF"/>
    <w:rsid w:val="0079088A"/>
    <w:rsid w:val="0079476A"/>
    <w:rsid w:val="007A4B7E"/>
    <w:rsid w:val="007A75B1"/>
    <w:rsid w:val="007B018A"/>
    <w:rsid w:val="007B2049"/>
    <w:rsid w:val="007B29F4"/>
    <w:rsid w:val="007B2CB1"/>
    <w:rsid w:val="007B55E5"/>
    <w:rsid w:val="007B56DB"/>
    <w:rsid w:val="007B5CC3"/>
    <w:rsid w:val="007B71F3"/>
    <w:rsid w:val="007B7AFC"/>
    <w:rsid w:val="007C1165"/>
    <w:rsid w:val="007C2B91"/>
    <w:rsid w:val="007D124A"/>
    <w:rsid w:val="007D3F89"/>
    <w:rsid w:val="007D4451"/>
    <w:rsid w:val="007D5D3D"/>
    <w:rsid w:val="007E146F"/>
    <w:rsid w:val="007E1539"/>
    <w:rsid w:val="007E537C"/>
    <w:rsid w:val="007E71B1"/>
    <w:rsid w:val="007F04C3"/>
    <w:rsid w:val="007F179A"/>
    <w:rsid w:val="007F2FCD"/>
    <w:rsid w:val="007F36C0"/>
    <w:rsid w:val="007F3B8D"/>
    <w:rsid w:val="007F4417"/>
    <w:rsid w:val="007F55D4"/>
    <w:rsid w:val="007F7471"/>
    <w:rsid w:val="0080112C"/>
    <w:rsid w:val="00801905"/>
    <w:rsid w:val="008020FA"/>
    <w:rsid w:val="008034CC"/>
    <w:rsid w:val="0080359E"/>
    <w:rsid w:val="008134AC"/>
    <w:rsid w:val="008134E6"/>
    <w:rsid w:val="0081560C"/>
    <w:rsid w:val="0081640B"/>
    <w:rsid w:val="00817192"/>
    <w:rsid w:val="008223D1"/>
    <w:rsid w:val="008247A5"/>
    <w:rsid w:val="00824A56"/>
    <w:rsid w:val="00830671"/>
    <w:rsid w:val="008315C6"/>
    <w:rsid w:val="0083299D"/>
    <w:rsid w:val="008346DC"/>
    <w:rsid w:val="0084112C"/>
    <w:rsid w:val="0084189A"/>
    <w:rsid w:val="0084268F"/>
    <w:rsid w:val="00847B26"/>
    <w:rsid w:val="00851131"/>
    <w:rsid w:val="008565D1"/>
    <w:rsid w:val="00857FCB"/>
    <w:rsid w:val="008604B8"/>
    <w:rsid w:val="0086517F"/>
    <w:rsid w:val="0086525D"/>
    <w:rsid w:val="00867242"/>
    <w:rsid w:val="0087242C"/>
    <w:rsid w:val="00883470"/>
    <w:rsid w:val="00883B63"/>
    <w:rsid w:val="00884C2F"/>
    <w:rsid w:val="00894820"/>
    <w:rsid w:val="00895BE9"/>
    <w:rsid w:val="0089712E"/>
    <w:rsid w:val="008B007C"/>
    <w:rsid w:val="008B14E7"/>
    <w:rsid w:val="008B20CE"/>
    <w:rsid w:val="008B7481"/>
    <w:rsid w:val="008C4D45"/>
    <w:rsid w:val="008D2249"/>
    <w:rsid w:val="008D2462"/>
    <w:rsid w:val="008D2E92"/>
    <w:rsid w:val="008D475E"/>
    <w:rsid w:val="008D642E"/>
    <w:rsid w:val="008D7D0B"/>
    <w:rsid w:val="008E5262"/>
    <w:rsid w:val="008E76AF"/>
    <w:rsid w:val="008F3B44"/>
    <w:rsid w:val="008F4FDF"/>
    <w:rsid w:val="008F5C01"/>
    <w:rsid w:val="008F79FF"/>
    <w:rsid w:val="008F7B54"/>
    <w:rsid w:val="008F7E5E"/>
    <w:rsid w:val="00900068"/>
    <w:rsid w:val="0090189C"/>
    <w:rsid w:val="00901EA3"/>
    <w:rsid w:val="00903B7C"/>
    <w:rsid w:val="0090509A"/>
    <w:rsid w:val="00910475"/>
    <w:rsid w:val="009200D6"/>
    <w:rsid w:val="009273FB"/>
    <w:rsid w:val="00934241"/>
    <w:rsid w:val="00936F06"/>
    <w:rsid w:val="009401CF"/>
    <w:rsid w:val="009446F3"/>
    <w:rsid w:val="00944F65"/>
    <w:rsid w:val="0095285E"/>
    <w:rsid w:val="00952B30"/>
    <w:rsid w:val="00954E3E"/>
    <w:rsid w:val="0095546D"/>
    <w:rsid w:val="00963107"/>
    <w:rsid w:val="009659F4"/>
    <w:rsid w:val="0096668F"/>
    <w:rsid w:val="00966AB6"/>
    <w:rsid w:val="009671A1"/>
    <w:rsid w:val="00971BB4"/>
    <w:rsid w:val="00972D7D"/>
    <w:rsid w:val="00980199"/>
    <w:rsid w:val="009819FF"/>
    <w:rsid w:val="00981AC4"/>
    <w:rsid w:val="009849A3"/>
    <w:rsid w:val="0098640F"/>
    <w:rsid w:val="00994D3D"/>
    <w:rsid w:val="00997A47"/>
    <w:rsid w:val="009A1BCF"/>
    <w:rsid w:val="009A3FCB"/>
    <w:rsid w:val="009B4DD6"/>
    <w:rsid w:val="009B5592"/>
    <w:rsid w:val="009B5ED6"/>
    <w:rsid w:val="009C3148"/>
    <w:rsid w:val="009C590B"/>
    <w:rsid w:val="009C6804"/>
    <w:rsid w:val="009D1089"/>
    <w:rsid w:val="009D30E8"/>
    <w:rsid w:val="009D594E"/>
    <w:rsid w:val="009D5C8C"/>
    <w:rsid w:val="009E052B"/>
    <w:rsid w:val="009E2BC0"/>
    <w:rsid w:val="009E5443"/>
    <w:rsid w:val="009E6D27"/>
    <w:rsid w:val="009E6FE3"/>
    <w:rsid w:val="009F1993"/>
    <w:rsid w:val="009F234E"/>
    <w:rsid w:val="009F2D8D"/>
    <w:rsid w:val="009F77F8"/>
    <w:rsid w:val="00A047E0"/>
    <w:rsid w:val="00A0775D"/>
    <w:rsid w:val="00A16CA0"/>
    <w:rsid w:val="00A17FD2"/>
    <w:rsid w:val="00A24DBE"/>
    <w:rsid w:val="00A25962"/>
    <w:rsid w:val="00A33954"/>
    <w:rsid w:val="00A33A29"/>
    <w:rsid w:val="00A346DB"/>
    <w:rsid w:val="00A35AFF"/>
    <w:rsid w:val="00A36504"/>
    <w:rsid w:val="00A42C23"/>
    <w:rsid w:val="00A45192"/>
    <w:rsid w:val="00A47BAF"/>
    <w:rsid w:val="00A5603B"/>
    <w:rsid w:val="00A570D9"/>
    <w:rsid w:val="00A610C9"/>
    <w:rsid w:val="00A634E7"/>
    <w:rsid w:val="00A64AE6"/>
    <w:rsid w:val="00A65393"/>
    <w:rsid w:val="00A66A7E"/>
    <w:rsid w:val="00A72FAD"/>
    <w:rsid w:val="00A80680"/>
    <w:rsid w:val="00A9420B"/>
    <w:rsid w:val="00A94878"/>
    <w:rsid w:val="00AA30E1"/>
    <w:rsid w:val="00AA4A2C"/>
    <w:rsid w:val="00AB09B2"/>
    <w:rsid w:val="00AB1B62"/>
    <w:rsid w:val="00AB1F05"/>
    <w:rsid w:val="00AB2DF6"/>
    <w:rsid w:val="00AB56D4"/>
    <w:rsid w:val="00AB7062"/>
    <w:rsid w:val="00AB7B86"/>
    <w:rsid w:val="00AC02DE"/>
    <w:rsid w:val="00AC2435"/>
    <w:rsid w:val="00AC24EE"/>
    <w:rsid w:val="00AC39C0"/>
    <w:rsid w:val="00AC4C14"/>
    <w:rsid w:val="00AC5879"/>
    <w:rsid w:val="00AC6B29"/>
    <w:rsid w:val="00AC7A42"/>
    <w:rsid w:val="00AD2963"/>
    <w:rsid w:val="00AD2B45"/>
    <w:rsid w:val="00AD53AF"/>
    <w:rsid w:val="00AE1089"/>
    <w:rsid w:val="00AE7150"/>
    <w:rsid w:val="00AF4C79"/>
    <w:rsid w:val="00AF5CC0"/>
    <w:rsid w:val="00AF6D25"/>
    <w:rsid w:val="00AF7382"/>
    <w:rsid w:val="00B07687"/>
    <w:rsid w:val="00B07C54"/>
    <w:rsid w:val="00B17A4C"/>
    <w:rsid w:val="00B26FBF"/>
    <w:rsid w:val="00B32657"/>
    <w:rsid w:val="00B364AE"/>
    <w:rsid w:val="00B36B27"/>
    <w:rsid w:val="00B41220"/>
    <w:rsid w:val="00B43F14"/>
    <w:rsid w:val="00B44152"/>
    <w:rsid w:val="00B506BC"/>
    <w:rsid w:val="00B57169"/>
    <w:rsid w:val="00B623E4"/>
    <w:rsid w:val="00B62D0D"/>
    <w:rsid w:val="00B638F7"/>
    <w:rsid w:val="00B66A55"/>
    <w:rsid w:val="00B66ACA"/>
    <w:rsid w:val="00B7095D"/>
    <w:rsid w:val="00B70C86"/>
    <w:rsid w:val="00B71A92"/>
    <w:rsid w:val="00B74B73"/>
    <w:rsid w:val="00B77C86"/>
    <w:rsid w:val="00B815F0"/>
    <w:rsid w:val="00B84AF5"/>
    <w:rsid w:val="00B876CC"/>
    <w:rsid w:val="00B87F68"/>
    <w:rsid w:val="00B917BB"/>
    <w:rsid w:val="00B92AC6"/>
    <w:rsid w:val="00B97377"/>
    <w:rsid w:val="00BA0736"/>
    <w:rsid w:val="00BA0F4E"/>
    <w:rsid w:val="00BA1389"/>
    <w:rsid w:val="00BA3264"/>
    <w:rsid w:val="00BA731D"/>
    <w:rsid w:val="00BA7B92"/>
    <w:rsid w:val="00BA7BD5"/>
    <w:rsid w:val="00BC0C71"/>
    <w:rsid w:val="00BC2923"/>
    <w:rsid w:val="00BC5A3E"/>
    <w:rsid w:val="00BC5DEF"/>
    <w:rsid w:val="00BD220F"/>
    <w:rsid w:val="00BD412D"/>
    <w:rsid w:val="00BD4A18"/>
    <w:rsid w:val="00BD7EE1"/>
    <w:rsid w:val="00BE08E8"/>
    <w:rsid w:val="00BE0FD1"/>
    <w:rsid w:val="00BE73BE"/>
    <w:rsid w:val="00BF014E"/>
    <w:rsid w:val="00BF1E1F"/>
    <w:rsid w:val="00BF31EB"/>
    <w:rsid w:val="00BF4E68"/>
    <w:rsid w:val="00BF5811"/>
    <w:rsid w:val="00BF60F2"/>
    <w:rsid w:val="00BF617C"/>
    <w:rsid w:val="00BF688E"/>
    <w:rsid w:val="00BF717B"/>
    <w:rsid w:val="00BF7B62"/>
    <w:rsid w:val="00C0393B"/>
    <w:rsid w:val="00C06E02"/>
    <w:rsid w:val="00C11A16"/>
    <w:rsid w:val="00C13EC6"/>
    <w:rsid w:val="00C15AB4"/>
    <w:rsid w:val="00C15FB9"/>
    <w:rsid w:val="00C17241"/>
    <w:rsid w:val="00C203A1"/>
    <w:rsid w:val="00C21480"/>
    <w:rsid w:val="00C23F7B"/>
    <w:rsid w:val="00C3083D"/>
    <w:rsid w:val="00C32844"/>
    <w:rsid w:val="00C3374C"/>
    <w:rsid w:val="00C33904"/>
    <w:rsid w:val="00C367C2"/>
    <w:rsid w:val="00C36C94"/>
    <w:rsid w:val="00C37106"/>
    <w:rsid w:val="00C41B50"/>
    <w:rsid w:val="00C420B1"/>
    <w:rsid w:val="00C437BE"/>
    <w:rsid w:val="00C45051"/>
    <w:rsid w:val="00C4549B"/>
    <w:rsid w:val="00C46375"/>
    <w:rsid w:val="00C4672E"/>
    <w:rsid w:val="00C50BC4"/>
    <w:rsid w:val="00C5256D"/>
    <w:rsid w:val="00C5274A"/>
    <w:rsid w:val="00C52FBA"/>
    <w:rsid w:val="00C53D9B"/>
    <w:rsid w:val="00C56095"/>
    <w:rsid w:val="00C618CA"/>
    <w:rsid w:val="00C65666"/>
    <w:rsid w:val="00C66846"/>
    <w:rsid w:val="00C70336"/>
    <w:rsid w:val="00C70A06"/>
    <w:rsid w:val="00C710D1"/>
    <w:rsid w:val="00C75D14"/>
    <w:rsid w:val="00C769DB"/>
    <w:rsid w:val="00C82E8F"/>
    <w:rsid w:val="00C8470B"/>
    <w:rsid w:val="00C8631B"/>
    <w:rsid w:val="00C94046"/>
    <w:rsid w:val="00C946A3"/>
    <w:rsid w:val="00C94835"/>
    <w:rsid w:val="00C96855"/>
    <w:rsid w:val="00C97840"/>
    <w:rsid w:val="00CA49D3"/>
    <w:rsid w:val="00CB07FB"/>
    <w:rsid w:val="00CB1D3C"/>
    <w:rsid w:val="00CB67F1"/>
    <w:rsid w:val="00CC2107"/>
    <w:rsid w:val="00CC28C9"/>
    <w:rsid w:val="00CC2F16"/>
    <w:rsid w:val="00CD5CEC"/>
    <w:rsid w:val="00CE2203"/>
    <w:rsid w:val="00CE30B5"/>
    <w:rsid w:val="00CE6B2D"/>
    <w:rsid w:val="00CE6C77"/>
    <w:rsid w:val="00CF4F50"/>
    <w:rsid w:val="00D065A5"/>
    <w:rsid w:val="00D078C5"/>
    <w:rsid w:val="00D145EC"/>
    <w:rsid w:val="00D17678"/>
    <w:rsid w:val="00D211D5"/>
    <w:rsid w:val="00D217B9"/>
    <w:rsid w:val="00D21934"/>
    <w:rsid w:val="00D22568"/>
    <w:rsid w:val="00D31C27"/>
    <w:rsid w:val="00D35545"/>
    <w:rsid w:val="00D35737"/>
    <w:rsid w:val="00D35BEE"/>
    <w:rsid w:val="00D5427E"/>
    <w:rsid w:val="00D6344C"/>
    <w:rsid w:val="00D66B82"/>
    <w:rsid w:val="00D704FE"/>
    <w:rsid w:val="00D77AC7"/>
    <w:rsid w:val="00D80E9A"/>
    <w:rsid w:val="00D816FE"/>
    <w:rsid w:val="00D84174"/>
    <w:rsid w:val="00D850B3"/>
    <w:rsid w:val="00D85BF6"/>
    <w:rsid w:val="00D90554"/>
    <w:rsid w:val="00D9320C"/>
    <w:rsid w:val="00D932A6"/>
    <w:rsid w:val="00D97980"/>
    <w:rsid w:val="00DA0C6D"/>
    <w:rsid w:val="00DA1850"/>
    <w:rsid w:val="00DA2662"/>
    <w:rsid w:val="00DA5843"/>
    <w:rsid w:val="00DA68CD"/>
    <w:rsid w:val="00DA7A35"/>
    <w:rsid w:val="00DB153D"/>
    <w:rsid w:val="00DB52FE"/>
    <w:rsid w:val="00DB53A3"/>
    <w:rsid w:val="00DB7EEA"/>
    <w:rsid w:val="00DE3E64"/>
    <w:rsid w:val="00DE6390"/>
    <w:rsid w:val="00DE6B80"/>
    <w:rsid w:val="00DF0CE9"/>
    <w:rsid w:val="00DF2C97"/>
    <w:rsid w:val="00DF2F78"/>
    <w:rsid w:val="00DF59FB"/>
    <w:rsid w:val="00DF76A7"/>
    <w:rsid w:val="00E01C2B"/>
    <w:rsid w:val="00E02076"/>
    <w:rsid w:val="00E0301C"/>
    <w:rsid w:val="00E12106"/>
    <w:rsid w:val="00E25134"/>
    <w:rsid w:val="00E25BAE"/>
    <w:rsid w:val="00E31854"/>
    <w:rsid w:val="00E31CAE"/>
    <w:rsid w:val="00E323F0"/>
    <w:rsid w:val="00E3478D"/>
    <w:rsid w:val="00E413C8"/>
    <w:rsid w:val="00E41A19"/>
    <w:rsid w:val="00E431B6"/>
    <w:rsid w:val="00E4732C"/>
    <w:rsid w:val="00E47BCA"/>
    <w:rsid w:val="00E50D2A"/>
    <w:rsid w:val="00E520A6"/>
    <w:rsid w:val="00E5307C"/>
    <w:rsid w:val="00E55211"/>
    <w:rsid w:val="00E561CD"/>
    <w:rsid w:val="00E608C1"/>
    <w:rsid w:val="00E62964"/>
    <w:rsid w:val="00E64106"/>
    <w:rsid w:val="00E653D8"/>
    <w:rsid w:val="00E667D4"/>
    <w:rsid w:val="00E70577"/>
    <w:rsid w:val="00E70804"/>
    <w:rsid w:val="00E71A9A"/>
    <w:rsid w:val="00E826A7"/>
    <w:rsid w:val="00E848D3"/>
    <w:rsid w:val="00E85AA1"/>
    <w:rsid w:val="00E913B9"/>
    <w:rsid w:val="00EA1D35"/>
    <w:rsid w:val="00EA252C"/>
    <w:rsid w:val="00EA3081"/>
    <w:rsid w:val="00EA6CC5"/>
    <w:rsid w:val="00EB22AE"/>
    <w:rsid w:val="00EB5041"/>
    <w:rsid w:val="00EB60D2"/>
    <w:rsid w:val="00EB75A0"/>
    <w:rsid w:val="00EC05CC"/>
    <w:rsid w:val="00EC64EA"/>
    <w:rsid w:val="00ED0FA6"/>
    <w:rsid w:val="00ED2953"/>
    <w:rsid w:val="00ED4341"/>
    <w:rsid w:val="00ED43D7"/>
    <w:rsid w:val="00ED65F5"/>
    <w:rsid w:val="00EE0907"/>
    <w:rsid w:val="00EE2834"/>
    <w:rsid w:val="00EE3A3B"/>
    <w:rsid w:val="00EF03F7"/>
    <w:rsid w:val="00EF0FDB"/>
    <w:rsid w:val="00EF20A5"/>
    <w:rsid w:val="00EF22D8"/>
    <w:rsid w:val="00EF3A7C"/>
    <w:rsid w:val="00EF48B2"/>
    <w:rsid w:val="00EF4DBC"/>
    <w:rsid w:val="00F06D75"/>
    <w:rsid w:val="00F10A17"/>
    <w:rsid w:val="00F13729"/>
    <w:rsid w:val="00F207DF"/>
    <w:rsid w:val="00F22A14"/>
    <w:rsid w:val="00F27A33"/>
    <w:rsid w:val="00F30B96"/>
    <w:rsid w:val="00F32388"/>
    <w:rsid w:val="00F413BF"/>
    <w:rsid w:val="00F43004"/>
    <w:rsid w:val="00F44B7B"/>
    <w:rsid w:val="00F46521"/>
    <w:rsid w:val="00F4761D"/>
    <w:rsid w:val="00F55371"/>
    <w:rsid w:val="00F561DA"/>
    <w:rsid w:val="00F5701B"/>
    <w:rsid w:val="00F5743F"/>
    <w:rsid w:val="00F57BD2"/>
    <w:rsid w:val="00F64AC4"/>
    <w:rsid w:val="00F704A5"/>
    <w:rsid w:val="00F71B81"/>
    <w:rsid w:val="00F7377F"/>
    <w:rsid w:val="00F74B58"/>
    <w:rsid w:val="00F84B1E"/>
    <w:rsid w:val="00F90674"/>
    <w:rsid w:val="00F90763"/>
    <w:rsid w:val="00F910CC"/>
    <w:rsid w:val="00F94530"/>
    <w:rsid w:val="00F95759"/>
    <w:rsid w:val="00F96D31"/>
    <w:rsid w:val="00FA2FB2"/>
    <w:rsid w:val="00FA4E68"/>
    <w:rsid w:val="00FA7F13"/>
    <w:rsid w:val="00FB434A"/>
    <w:rsid w:val="00FB4BD8"/>
    <w:rsid w:val="00FB4F20"/>
    <w:rsid w:val="00FC1691"/>
    <w:rsid w:val="00FC2085"/>
    <w:rsid w:val="00FD385D"/>
    <w:rsid w:val="00FD398F"/>
    <w:rsid w:val="00FD6932"/>
    <w:rsid w:val="00FE1C1C"/>
    <w:rsid w:val="00FE7D37"/>
    <w:rsid w:val="00FF04BF"/>
    <w:rsid w:val="00FF0DE2"/>
    <w:rsid w:val="00FF290A"/>
    <w:rsid w:val="00FF7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29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5FB8"/>
    <w:pPr>
      <w:widowControl w:val="0"/>
      <w:jc w:val="both"/>
    </w:pPr>
    <w:rPr>
      <w:kern w:val="2"/>
      <w:sz w:val="24"/>
      <w:szCs w:val="22"/>
    </w:rPr>
  </w:style>
  <w:style w:type="paragraph" w:styleId="1">
    <w:name w:val="heading 1"/>
    <w:basedOn w:val="a"/>
    <w:next w:val="a"/>
    <w:link w:val="10"/>
    <w:uiPriority w:val="9"/>
    <w:qFormat/>
    <w:rsid w:val="00830671"/>
    <w:pPr>
      <w:keepNext/>
      <w:outlineLvl w:val="0"/>
    </w:pPr>
    <w:rPr>
      <w:rFonts w:asciiTheme="majorHAnsi" w:eastAsiaTheme="majorEastAsia" w:hAnsiTheme="majorHAnsi" w:cstheme="majorBidi"/>
      <w:szCs w:val="24"/>
    </w:rPr>
  </w:style>
  <w:style w:type="paragraph" w:styleId="2">
    <w:name w:val="heading 2"/>
    <w:basedOn w:val="a"/>
    <w:next w:val="a"/>
    <w:link w:val="20"/>
    <w:uiPriority w:val="9"/>
    <w:semiHidden/>
    <w:unhideWhenUsed/>
    <w:qFormat/>
    <w:rsid w:val="0083067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30671"/>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3E64"/>
    <w:pPr>
      <w:tabs>
        <w:tab w:val="center" w:pos="4252"/>
        <w:tab w:val="right" w:pos="8504"/>
      </w:tabs>
      <w:snapToGrid w:val="0"/>
    </w:pPr>
  </w:style>
  <w:style w:type="character" w:customStyle="1" w:styleId="a4">
    <w:name w:val="ヘッダー (文字)"/>
    <w:link w:val="a3"/>
    <w:uiPriority w:val="99"/>
    <w:rsid w:val="00DE3E64"/>
    <w:rPr>
      <w:kern w:val="2"/>
      <w:sz w:val="24"/>
      <w:szCs w:val="22"/>
    </w:rPr>
  </w:style>
  <w:style w:type="paragraph" w:styleId="a5">
    <w:name w:val="footer"/>
    <w:basedOn w:val="a"/>
    <w:link w:val="a6"/>
    <w:uiPriority w:val="99"/>
    <w:unhideWhenUsed/>
    <w:rsid w:val="00DE3E64"/>
    <w:pPr>
      <w:tabs>
        <w:tab w:val="center" w:pos="4252"/>
        <w:tab w:val="right" w:pos="8504"/>
      </w:tabs>
      <w:snapToGrid w:val="0"/>
    </w:pPr>
  </w:style>
  <w:style w:type="character" w:customStyle="1" w:styleId="a6">
    <w:name w:val="フッター (文字)"/>
    <w:link w:val="a5"/>
    <w:uiPriority w:val="99"/>
    <w:rsid w:val="00DE3E64"/>
    <w:rPr>
      <w:kern w:val="2"/>
      <w:sz w:val="24"/>
      <w:szCs w:val="22"/>
    </w:rPr>
  </w:style>
  <w:style w:type="table" w:styleId="a7">
    <w:name w:val="Table Grid"/>
    <w:basedOn w:val="a1"/>
    <w:uiPriority w:val="39"/>
    <w:rsid w:val="00555B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5717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717F"/>
    <w:rPr>
      <w:rFonts w:asciiTheme="majorHAnsi" w:eastAsiaTheme="majorEastAsia" w:hAnsiTheme="majorHAnsi" w:cstheme="majorBidi"/>
      <w:kern w:val="2"/>
      <w:sz w:val="18"/>
      <w:szCs w:val="18"/>
    </w:rPr>
  </w:style>
  <w:style w:type="character" w:styleId="aa">
    <w:name w:val="Hyperlink"/>
    <w:basedOn w:val="a0"/>
    <w:uiPriority w:val="99"/>
    <w:unhideWhenUsed/>
    <w:rsid w:val="00ED0FA6"/>
    <w:rPr>
      <w:color w:val="0000FF" w:themeColor="hyperlink"/>
      <w:u w:val="single"/>
    </w:rPr>
  </w:style>
  <w:style w:type="character" w:styleId="ab">
    <w:name w:val="annotation reference"/>
    <w:basedOn w:val="a0"/>
    <w:uiPriority w:val="99"/>
    <w:semiHidden/>
    <w:unhideWhenUsed/>
    <w:rsid w:val="001E0CF7"/>
    <w:rPr>
      <w:sz w:val="18"/>
      <w:szCs w:val="18"/>
    </w:rPr>
  </w:style>
  <w:style w:type="paragraph" w:styleId="ac">
    <w:name w:val="annotation text"/>
    <w:basedOn w:val="a"/>
    <w:link w:val="ad"/>
    <w:uiPriority w:val="99"/>
    <w:unhideWhenUsed/>
    <w:rsid w:val="001E0CF7"/>
    <w:pPr>
      <w:jc w:val="left"/>
    </w:pPr>
  </w:style>
  <w:style w:type="character" w:customStyle="1" w:styleId="ad">
    <w:name w:val="コメント文字列 (文字)"/>
    <w:basedOn w:val="a0"/>
    <w:link w:val="ac"/>
    <w:uiPriority w:val="99"/>
    <w:rsid w:val="001E0CF7"/>
    <w:rPr>
      <w:kern w:val="2"/>
      <w:sz w:val="24"/>
      <w:szCs w:val="22"/>
    </w:rPr>
  </w:style>
  <w:style w:type="paragraph" w:styleId="ae">
    <w:name w:val="annotation subject"/>
    <w:basedOn w:val="ac"/>
    <w:next w:val="ac"/>
    <w:link w:val="af"/>
    <w:uiPriority w:val="99"/>
    <w:semiHidden/>
    <w:unhideWhenUsed/>
    <w:rsid w:val="001E0CF7"/>
    <w:rPr>
      <w:b/>
      <w:bCs/>
    </w:rPr>
  </w:style>
  <w:style w:type="character" w:customStyle="1" w:styleId="af">
    <w:name w:val="コメント内容 (文字)"/>
    <w:basedOn w:val="ad"/>
    <w:link w:val="ae"/>
    <w:uiPriority w:val="99"/>
    <w:semiHidden/>
    <w:rsid w:val="001E0CF7"/>
    <w:rPr>
      <w:b/>
      <w:bCs/>
      <w:kern w:val="2"/>
      <w:sz w:val="24"/>
      <w:szCs w:val="22"/>
    </w:rPr>
  </w:style>
  <w:style w:type="paragraph" w:customStyle="1" w:styleId="af0">
    <w:name w:val="目次"/>
    <w:basedOn w:val="a"/>
    <w:link w:val="af1"/>
    <w:qFormat/>
    <w:rsid w:val="00830671"/>
    <w:rPr>
      <w:rFonts w:ascii="ＭＳ 明朝" w:hAnsi="ＭＳ 明朝"/>
      <w:b/>
      <w:color w:val="000000" w:themeColor="text1"/>
    </w:rPr>
  </w:style>
  <w:style w:type="character" w:customStyle="1" w:styleId="10">
    <w:name w:val="見出し 1 (文字)"/>
    <w:basedOn w:val="a0"/>
    <w:link w:val="1"/>
    <w:uiPriority w:val="9"/>
    <w:rsid w:val="00830671"/>
    <w:rPr>
      <w:rFonts w:asciiTheme="majorHAnsi" w:eastAsiaTheme="majorEastAsia" w:hAnsiTheme="majorHAnsi" w:cstheme="majorBidi"/>
      <w:kern w:val="2"/>
      <w:sz w:val="24"/>
      <w:szCs w:val="24"/>
    </w:rPr>
  </w:style>
  <w:style w:type="character" w:customStyle="1" w:styleId="af1">
    <w:name w:val="目次 (文字)"/>
    <w:basedOn w:val="a0"/>
    <w:link w:val="af0"/>
    <w:rsid w:val="00830671"/>
    <w:rPr>
      <w:rFonts w:ascii="ＭＳ 明朝" w:hAnsi="ＭＳ 明朝"/>
      <w:b/>
      <w:color w:val="000000" w:themeColor="text1"/>
      <w:kern w:val="2"/>
      <w:sz w:val="24"/>
      <w:szCs w:val="22"/>
    </w:rPr>
  </w:style>
  <w:style w:type="character" w:customStyle="1" w:styleId="20">
    <w:name w:val="見出し 2 (文字)"/>
    <w:basedOn w:val="a0"/>
    <w:link w:val="2"/>
    <w:uiPriority w:val="9"/>
    <w:semiHidden/>
    <w:rsid w:val="00830671"/>
    <w:rPr>
      <w:rFonts w:asciiTheme="majorHAnsi" w:eastAsiaTheme="majorEastAsia" w:hAnsiTheme="majorHAnsi" w:cstheme="majorBidi"/>
      <w:kern w:val="2"/>
      <w:sz w:val="24"/>
      <w:szCs w:val="22"/>
    </w:rPr>
  </w:style>
  <w:style w:type="character" w:customStyle="1" w:styleId="30">
    <w:name w:val="見出し 3 (文字)"/>
    <w:basedOn w:val="a0"/>
    <w:link w:val="3"/>
    <w:uiPriority w:val="9"/>
    <w:semiHidden/>
    <w:rsid w:val="00830671"/>
    <w:rPr>
      <w:rFonts w:asciiTheme="majorHAnsi" w:eastAsiaTheme="majorEastAsia" w:hAnsiTheme="majorHAnsi" w:cstheme="majorBidi"/>
      <w:kern w:val="2"/>
      <w:sz w:val="24"/>
      <w:szCs w:val="22"/>
    </w:rPr>
  </w:style>
  <w:style w:type="paragraph" w:customStyle="1" w:styleId="af2">
    <w:name w:val="目次２"/>
    <w:basedOn w:val="a"/>
    <w:link w:val="af3"/>
    <w:qFormat/>
    <w:rsid w:val="00C66846"/>
    <w:pPr>
      <w:ind w:firstLineChars="100" w:firstLine="236"/>
    </w:pPr>
    <w:rPr>
      <w:rFonts w:ascii="ＭＳ 明朝" w:hAnsi="ＭＳ 明朝"/>
      <w:color w:val="000000" w:themeColor="text1"/>
    </w:rPr>
  </w:style>
  <w:style w:type="paragraph" w:styleId="11">
    <w:name w:val="toc 1"/>
    <w:basedOn w:val="a"/>
    <w:next w:val="a"/>
    <w:autoRedefine/>
    <w:uiPriority w:val="39"/>
    <w:unhideWhenUsed/>
    <w:rsid w:val="00830671"/>
  </w:style>
  <w:style w:type="paragraph" w:styleId="21">
    <w:name w:val="toc 2"/>
    <w:basedOn w:val="a"/>
    <w:next w:val="a"/>
    <w:autoRedefine/>
    <w:uiPriority w:val="39"/>
    <w:unhideWhenUsed/>
    <w:rsid w:val="00C66846"/>
    <w:pPr>
      <w:ind w:leftChars="100" w:left="240"/>
    </w:pPr>
  </w:style>
  <w:style w:type="character" w:customStyle="1" w:styleId="af3">
    <w:name w:val="目次２ (文字)"/>
    <w:basedOn w:val="a0"/>
    <w:link w:val="af2"/>
    <w:rsid w:val="00C66846"/>
    <w:rPr>
      <w:rFonts w:ascii="ＭＳ 明朝" w:hAnsi="ＭＳ 明朝"/>
      <w:color w:val="000000" w:themeColor="text1"/>
      <w:kern w:val="2"/>
      <w:sz w:val="24"/>
      <w:szCs w:val="22"/>
    </w:rPr>
  </w:style>
  <w:style w:type="paragraph" w:styleId="af4">
    <w:name w:val="Closing"/>
    <w:basedOn w:val="a"/>
    <w:link w:val="af5"/>
    <w:uiPriority w:val="99"/>
    <w:unhideWhenUsed/>
    <w:rsid w:val="00DA68CD"/>
    <w:pPr>
      <w:jc w:val="right"/>
    </w:pPr>
    <w:rPr>
      <w:rFonts w:ascii="ＭＳ 明朝" w:hAnsi="ＭＳ 明朝"/>
      <w:color w:val="000000" w:themeColor="text1"/>
    </w:rPr>
  </w:style>
  <w:style w:type="character" w:customStyle="1" w:styleId="af5">
    <w:name w:val="結語 (文字)"/>
    <w:basedOn w:val="a0"/>
    <w:link w:val="af4"/>
    <w:uiPriority w:val="99"/>
    <w:rsid w:val="00DA68CD"/>
    <w:rPr>
      <w:rFonts w:ascii="ＭＳ 明朝" w:hAnsi="ＭＳ 明朝"/>
      <w:color w:val="000000" w:themeColor="text1"/>
      <w:kern w:val="2"/>
      <w:sz w:val="24"/>
      <w:szCs w:val="22"/>
    </w:rPr>
  </w:style>
  <w:style w:type="paragraph" w:styleId="af6">
    <w:name w:val="TOC Heading"/>
    <w:basedOn w:val="1"/>
    <w:next w:val="a"/>
    <w:uiPriority w:val="39"/>
    <w:unhideWhenUsed/>
    <w:qFormat/>
    <w:rsid w:val="00562913"/>
    <w:pPr>
      <w:keepLines/>
      <w:widowControl/>
      <w:spacing w:before="240" w:line="259" w:lineRule="auto"/>
      <w:jc w:val="left"/>
      <w:outlineLvl w:val="9"/>
    </w:pPr>
    <w:rPr>
      <w:color w:val="365F91" w:themeColor="accent1" w:themeShade="BF"/>
      <w:kern w:val="0"/>
      <w:sz w:val="32"/>
      <w:szCs w:val="32"/>
    </w:rPr>
  </w:style>
  <w:style w:type="paragraph" w:styleId="31">
    <w:name w:val="toc 3"/>
    <w:basedOn w:val="a"/>
    <w:next w:val="a"/>
    <w:autoRedefine/>
    <w:uiPriority w:val="39"/>
    <w:unhideWhenUsed/>
    <w:rsid w:val="00562913"/>
    <w:pPr>
      <w:widowControl/>
      <w:spacing w:after="100" w:line="259" w:lineRule="auto"/>
      <w:ind w:left="440"/>
      <w:jc w:val="left"/>
    </w:pPr>
    <w:rPr>
      <w:rFonts w:asciiTheme="minorHAnsi" w:eastAsiaTheme="minorEastAsia" w:hAnsiTheme="minorHAnsi"/>
      <w:kern w:val="0"/>
      <w:sz w:val="22"/>
    </w:rPr>
  </w:style>
  <w:style w:type="paragraph" w:styleId="af7">
    <w:name w:val="Body Text"/>
    <w:basedOn w:val="a"/>
    <w:link w:val="af8"/>
    <w:uiPriority w:val="1"/>
    <w:qFormat/>
    <w:rsid w:val="00A570D9"/>
    <w:pPr>
      <w:autoSpaceDE w:val="0"/>
      <w:autoSpaceDN w:val="0"/>
      <w:ind w:left="522"/>
      <w:jc w:val="left"/>
    </w:pPr>
    <w:rPr>
      <w:rFonts w:ascii="ＭＳ ゴシック" w:eastAsia="ＭＳ ゴシック" w:hAnsi="ＭＳ ゴシック" w:cs="ＭＳ ゴシック"/>
      <w:kern w:val="0"/>
      <w:sz w:val="21"/>
      <w:szCs w:val="21"/>
    </w:rPr>
  </w:style>
  <w:style w:type="character" w:customStyle="1" w:styleId="af8">
    <w:name w:val="本文 (文字)"/>
    <w:basedOn w:val="a0"/>
    <w:link w:val="af7"/>
    <w:uiPriority w:val="1"/>
    <w:rsid w:val="00A570D9"/>
    <w:rPr>
      <w:rFonts w:ascii="ＭＳ ゴシック" w:eastAsia="ＭＳ ゴシック" w:hAnsi="ＭＳ ゴシック" w:cs="ＭＳ ゴシック"/>
      <w:sz w:val="21"/>
      <w:szCs w:val="21"/>
    </w:rPr>
  </w:style>
  <w:style w:type="table" w:customStyle="1" w:styleId="12">
    <w:name w:val="表 (格子)1"/>
    <w:basedOn w:val="a1"/>
    <w:next w:val="a7"/>
    <w:uiPriority w:val="39"/>
    <w:rsid w:val="00576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86FBF"/>
    <w:rPr>
      <w:rFonts w:asciiTheme="minorHAnsi" w:eastAsiaTheme="minorEastAsia" w:hAnsiTheme="minorHAnsi" w:cstheme="minorBidi"/>
      <w:kern w:val="2"/>
      <w:sz w:val="21"/>
      <w:szCs w:val="22"/>
    </w:rPr>
    <w:tblPr>
      <w:tblCellMar>
        <w:top w:w="0" w:type="dxa"/>
        <w:left w:w="0" w:type="dxa"/>
        <w:bottom w:w="0" w:type="dxa"/>
        <w:right w:w="0" w:type="dxa"/>
      </w:tblCellMar>
    </w:tblPr>
  </w:style>
  <w:style w:type="paragraph" w:styleId="af9">
    <w:name w:val="Revision"/>
    <w:hidden/>
    <w:uiPriority w:val="99"/>
    <w:semiHidden/>
    <w:rsid w:val="0084112C"/>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250134">
      <w:bodyDiv w:val="1"/>
      <w:marLeft w:val="0"/>
      <w:marRight w:val="0"/>
      <w:marTop w:val="0"/>
      <w:marBottom w:val="0"/>
      <w:divBdr>
        <w:top w:val="none" w:sz="0" w:space="0" w:color="auto"/>
        <w:left w:val="none" w:sz="0" w:space="0" w:color="auto"/>
        <w:bottom w:val="none" w:sz="0" w:space="0" w:color="auto"/>
        <w:right w:val="none" w:sz="0" w:space="0" w:color="auto"/>
      </w:divBdr>
    </w:div>
    <w:div w:id="1816139504">
      <w:bodyDiv w:val="1"/>
      <w:marLeft w:val="0"/>
      <w:marRight w:val="0"/>
      <w:marTop w:val="0"/>
      <w:marBottom w:val="0"/>
      <w:divBdr>
        <w:top w:val="none" w:sz="0" w:space="0" w:color="auto"/>
        <w:left w:val="none" w:sz="0" w:space="0" w:color="auto"/>
        <w:bottom w:val="none" w:sz="0" w:space="0" w:color="auto"/>
        <w:right w:val="none" w:sz="0" w:space="0" w:color="auto"/>
      </w:divBdr>
    </w:div>
    <w:div w:id="21098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23883-829F-4913-89B4-7A51548DC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1233</Words>
  <Characters>7029</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2025-05-09T03:27:00Z</dcterms:created>
  <dcterms:modified xsi:type="dcterms:W3CDTF">2025-06-13T02:47:00Z</dcterms:modified>
</cp:coreProperties>
</file>